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A9F09" w14:textId="0823563A" w:rsidR="00487573" w:rsidRPr="00487573" w:rsidRDefault="00487573" w:rsidP="00CF135E">
      <w:pPr>
        <w:pStyle w:val="Vahedeta"/>
        <w:jc w:val="right"/>
        <w:rPr>
          <w:rFonts w:ascii="Times New Roman" w:hAnsi="Times New Roman" w:cs="Times New Roman"/>
          <w:sz w:val="24"/>
          <w:szCs w:val="24"/>
        </w:rPr>
      </w:pPr>
      <w:r w:rsidRPr="00487573">
        <w:rPr>
          <w:rFonts w:ascii="Times New Roman" w:hAnsi="Times New Roman" w:cs="Times New Roman"/>
          <w:bCs/>
          <w:sz w:val="24"/>
          <w:szCs w:val="24"/>
        </w:rPr>
        <w:t>EELNÕU</w:t>
      </w:r>
    </w:p>
    <w:p w14:paraId="2768F0CF" w14:textId="7DB03415" w:rsidR="00487573" w:rsidRDefault="00AC269C" w:rsidP="00CF135E">
      <w:pPr>
        <w:pStyle w:val="Vahedeta"/>
        <w:jc w:val="right"/>
        <w:rPr>
          <w:rFonts w:ascii="Times New Roman" w:hAnsi="Times New Roman" w:cs="Times New Roman"/>
          <w:bCs/>
          <w:sz w:val="24"/>
          <w:szCs w:val="24"/>
        </w:rPr>
      </w:pPr>
      <w:r>
        <w:rPr>
          <w:rFonts w:ascii="Times New Roman" w:hAnsi="Times New Roman" w:cs="Times New Roman"/>
          <w:bCs/>
          <w:sz w:val="24"/>
          <w:szCs w:val="24"/>
        </w:rPr>
        <w:t>1</w:t>
      </w:r>
      <w:r w:rsidR="00BF2CF3">
        <w:rPr>
          <w:rFonts w:ascii="Times New Roman" w:hAnsi="Times New Roman" w:cs="Times New Roman"/>
          <w:bCs/>
          <w:sz w:val="24"/>
          <w:szCs w:val="24"/>
        </w:rPr>
        <w:t>9</w:t>
      </w:r>
      <w:r w:rsidR="00AF776F">
        <w:rPr>
          <w:rFonts w:ascii="Times New Roman" w:hAnsi="Times New Roman" w:cs="Times New Roman"/>
          <w:bCs/>
          <w:sz w:val="24"/>
          <w:szCs w:val="24"/>
        </w:rPr>
        <w:t>.</w:t>
      </w:r>
      <w:r w:rsidR="00F21B6F">
        <w:rPr>
          <w:rFonts w:ascii="Times New Roman" w:hAnsi="Times New Roman" w:cs="Times New Roman"/>
          <w:bCs/>
          <w:sz w:val="24"/>
          <w:szCs w:val="24"/>
        </w:rPr>
        <w:t>0</w:t>
      </w:r>
      <w:r w:rsidR="00F37BAA">
        <w:rPr>
          <w:rFonts w:ascii="Times New Roman" w:hAnsi="Times New Roman" w:cs="Times New Roman"/>
          <w:bCs/>
          <w:sz w:val="24"/>
          <w:szCs w:val="24"/>
        </w:rPr>
        <w:t>2</w:t>
      </w:r>
      <w:r w:rsidR="00487573" w:rsidRPr="00487573">
        <w:rPr>
          <w:rFonts w:ascii="Times New Roman" w:hAnsi="Times New Roman" w:cs="Times New Roman"/>
          <w:bCs/>
          <w:sz w:val="24"/>
          <w:szCs w:val="24"/>
        </w:rPr>
        <w:t>.202</w:t>
      </w:r>
      <w:r w:rsidR="00F21B6F">
        <w:rPr>
          <w:rFonts w:ascii="Times New Roman" w:hAnsi="Times New Roman" w:cs="Times New Roman"/>
          <w:bCs/>
          <w:sz w:val="24"/>
          <w:szCs w:val="24"/>
        </w:rPr>
        <w:t>4</w:t>
      </w:r>
    </w:p>
    <w:p w14:paraId="6F111EEF" w14:textId="77777777" w:rsidR="0019161F" w:rsidRPr="0019161F" w:rsidRDefault="0019161F" w:rsidP="00CF135E">
      <w:pPr>
        <w:pStyle w:val="Vahedeta"/>
        <w:jc w:val="both"/>
        <w:rPr>
          <w:rFonts w:ascii="Times New Roman" w:hAnsi="Times New Roman" w:cs="Times New Roman"/>
          <w:bCs/>
          <w:sz w:val="24"/>
          <w:szCs w:val="24"/>
        </w:rPr>
      </w:pPr>
    </w:p>
    <w:p w14:paraId="7323788D" w14:textId="1BAF1E82" w:rsidR="00487573" w:rsidRPr="00487573" w:rsidRDefault="00487573" w:rsidP="00CF135E">
      <w:pPr>
        <w:spacing w:after="0" w:line="240" w:lineRule="auto"/>
        <w:jc w:val="center"/>
        <w:rPr>
          <w:rFonts w:ascii="Times New Roman" w:hAnsi="Times New Roman" w:cs="Times New Roman"/>
          <w:b/>
          <w:bCs/>
          <w:sz w:val="32"/>
          <w:szCs w:val="32"/>
        </w:rPr>
      </w:pPr>
      <w:r w:rsidRPr="00487573">
        <w:rPr>
          <w:rFonts w:ascii="Times New Roman" w:hAnsi="Times New Roman" w:cs="Times New Roman"/>
          <w:b/>
          <w:bCs/>
          <w:sz w:val="32"/>
          <w:szCs w:val="32"/>
        </w:rPr>
        <w:t>Sotsiaalhoolekande seaduse</w:t>
      </w:r>
      <w:ins w:id="0" w:author="Helen Uustalu" w:date="2024-03-18T14:58:00Z">
        <w:r w:rsidR="00983A2F">
          <w:rPr>
            <w:rFonts w:ascii="Times New Roman" w:hAnsi="Times New Roman" w:cs="Times New Roman"/>
            <w:b/>
            <w:bCs/>
            <w:sz w:val="32"/>
            <w:szCs w:val="32"/>
          </w:rPr>
          <w:t xml:space="preserve"> muutmise</w:t>
        </w:r>
      </w:ins>
      <w:r w:rsidRPr="00487573">
        <w:rPr>
          <w:rFonts w:ascii="Times New Roman" w:hAnsi="Times New Roman" w:cs="Times New Roman"/>
          <w:b/>
          <w:bCs/>
          <w:sz w:val="32"/>
          <w:szCs w:val="32"/>
        </w:rPr>
        <w:t xml:space="preserve"> ja </w:t>
      </w:r>
      <w:ins w:id="1" w:author="Helen Uustalu" w:date="2024-03-18T14:58:00Z">
        <w:r w:rsidR="00983A2F">
          <w:rPr>
            <w:rFonts w:ascii="Times New Roman" w:hAnsi="Times New Roman" w:cs="Times New Roman"/>
            <w:b/>
            <w:bCs/>
            <w:sz w:val="32"/>
            <w:szCs w:val="32"/>
          </w:rPr>
          <w:t xml:space="preserve">sellega seonduvalt </w:t>
        </w:r>
      </w:ins>
      <w:r w:rsidR="00683801">
        <w:rPr>
          <w:rFonts w:ascii="Times New Roman" w:hAnsi="Times New Roman" w:cs="Times New Roman"/>
          <w:b/>
          <w:bCs/>
          <w:sz w:val="32"/>
          <w:szCs w:val="32"/>
        </w:rPr>
        <w:t xml:space="preserve">teiste </w:t>
      </w:r>
      <w:r w:rsidRPr="00487573">
        <w:rPr>
          <w:rFonts w:ascii="Times New Roman" w:hAnsi="Times New Roman" w:cs="Times New Roman"/>
          <w:b/>
          <w:bCs/>
          <w:sz w:val="32"/>
          <w:szCs w:val="32"/>
        </w:rPr>
        <w:t>seadus</w:t>
      </w:r>
      <w:r w:rsidR="00683801">
        <w:rPr>
          <w:rFonts w:ascii="Times New Roman" w:hAnsi="Times New Roman" w:cs="Times New Roman"/>
          <w:b/>
          <w:bCs/>
          <w:sz w:val="32"/>
          <w:szCs w:val="32"/>
        </w:rPr>
        <w:t>te</w:t>
      </w:r>
      <w:r w:rsidR="00C13DB7">
        <w:rPr>
          <w:rFonts w:ascii="Times New Roman" w:hAnsi="Times New Roman" w:cs="Times New Roman"/>
          <w:b/>
          <w:bCs/>
          <w:sz w:val="32"/>
          <w:szCs w:val="32"/>
        </w:rPr>
        <w:t xml:space="preserve"> </w:t>
      </w:r>
      <w:r w:rsidRPr="00487573">
        <w:rPr>
          <w:rFonts w:ascii="Times New Roman" w:hAnsi="Times New Roman" w:cs="Times New Roman"/>
          <w:b/>
          <w:bCs/>
          <w:sz w:val="32"/>
          <w:szCs w:val="32"/>
        </w:rPr>
        <w:t>muutmise seadus</w:t>
      </w:r>
      <w:r w:rsidR="00683801">
        <w:rPr>
          <w:rFonts w:ascii="Times New Roman" w:hAnsi="Times New Roman" w:cs="Times New Roman"/>
          <w:b/>
          <w:bCs/>
          <w:sz w:val="32"/>
          <w:szCs w:val="32"/>
        </w:rPr>
        <w:t xml:space="preserve"> (</w:t>
      </w:r>
      <w:r w:rsidR="00D20511">
        <w:rPr>
          <w:rFonts w:ascii="Times New Roman" w:hAnsi="Times New Roman" w:cs="Times New Roman"/>
          <w:b/>
          <w:bCs/>
          <w:sz w:val="32"/>
          <w:szCs w:val="32"/>
        </w:rPr>
        <w:t>erihoolekan</w:t>
      </w:r>
      <w:r w:rsidR="00CB2AF4">
        <w:rPr>
          <w:rFonts w:ascii="Times New Roman" w:hAnsi="Times New Roman" w:cs="Times New Roman"/>
          <w:b/>
          <w:bCs/>
          <w:sz w:val="32"/>
          <w:szCs w:val="32"/>
        </w:rPr>
        <w:t>de</w:t>
      </w:r>
      <w:r w:rsidR="00C13DB7">
        <w:rPr>
          <w:rFonts w:ascii="Times New Roman" w:hAnsi="Times New Roman" w:cs="Times New Roman"/>
          <w:b/>
          <w:bCs/>
          <w:sz w:val="32"/>
          <w:szCs w:val="32"/>
        </w:rPr>
        <w:t>teenused</w:t>
      </w:r>
      <w:r w:rsidR="00D20511">
        <w:rPr>
          <w:rFonts w:ascii="Times New Roman" w:hAnsi="Times New Roman" w:cs="Times New Roman"/>
          <w:b/>
          <w:bCs/>
          <w:sz w:val="32"/>
          <w:szCs w:val="32"/>
        </w:rPr>
        <w:t xml:space="preserve"> ja </w:t>
      </w:r>
      <w:r w:rsidR="00CB2AF4">
        <w:rPr>
          <w:rFonts w:ascii="Times New Roman" w:hAnsi="Times New Roman" w:cs="Times New Roman"/>
          <w:b/>
          <w:bCs/>
          <w:sz w:val="32"/>
          <w:szCs w:val="32"/>
        </w:rPr>
        <w:t xml:space="preserve">elukoha aadressi muutmine) </w:t>
      </w:r>
    </w:p>
    <w:p w14:paraId="225984B2" w14:textId="05D62E86" w:rsidR="00487573" w:rsidRPr="00487573" w:rsidDel="00C36E30" w:rsidRDefault="00487573" w:rsidP="00CF135E">
      <w:pPr>
        <w:spacing w:after="0" w:line="240" w:lineRule="auto"/>
        <w:jc w:val="both"/>
        <w:rPr>
          <w:del w:id="2" w:author="Helen Uustalu" w:date="2024-03-18T15:17:00Z"/>
          <w:rFonts w:ascii="Times New Roman" w:hAnsi="Times New Roman" w:cs="Times New Roman"/>
          <w:sz w:val="24"/>
          <w:szCs w:val="24"/>
        </w:rPr>
      </w:pPr>
    </w:p>
    <w:p w14:paraId="5F4DAD5B" w14:textId="77777777" w:rsidR="00487573" w:rsidRPr="00487573" w:rsidRDefault="00487573" w:rsidP="00CF135E">
      <w:pPr>
        <w:spacing w:after="0" w:line="240" w:lineRule="auto"/>
        <w:jc w:val="both"/>
        <w:rPr>
          <w:rFonts w:ascii="Times New Roman" w:hAnsi="Times New Roman" w:cs="Times New Roman"/>
          <w:sz w:val="24"/>
          <w:szCs w:val="24"/>
        </w:rPr>
      </w:pPr>
    </w:p>
    <w:p w14:paraId="238CF77A" w14:textId="5ADDB074" w:rsidR="00487573" w:rsidRDefault="0019161F" w:rsidP="00CF135E">
      <w:pPr>
        <w:spacing w:after="0" w:line="240" w:lineRule="auto"/>
        <w:jc w:val="both"/>
        <w:rPr>
          <w:rFonts w:ascii="Times New Roman" w:hAnsi="Times New Roman" w:cs="Times New Roman"/>
          <w:b/>
          <w:bCs/>
          <w:sz w:val="24"/>
          <w:szCs w:val="24"/>
        </w:rPr>
      </w:pPr>
      <w:r w:rsidRPr="0019161F">
        <w:rPr>
          <w:rFonts w:ascii="Times New Roman" w:hAnsi="Times New Roman" w:cs="Times New Roman"/>
          <w:b/>
          <w:bCs/>
          <w:sz w:val="24"/>
          <w:szCs w:val="24"/>
        </w:rPr>
        <w:t xml:space="preserve">§ 1. </w:t>
      </w:r>
      <w:commentRangeStart w:id="3"/>
      <w:r w:rsidRPr="0019161F">
        <w:rPr>
          <w:rFonts w:ascii="Times New Roman" w:hAnsi="Times New Roman" w:cs="Times New Roman"/>
          <w:b/>
          <w:bCs/>
          <w:sz w:val="24"/>
          <w:szCs w:val="24"/>
        </w:rPr>
        <w:t>Sotsiaa</w:t>
      </w:r>
      <w:commentRangeEnd w:id="3"/>
      <w:r w:rsidR="00D168AC">
        <w:rPr>
          <w:rStyle w:val="Kommentaariviide"/>
        </w:rPr>
        <w:commentReference w:id="3"/>
      </w:r>
      <w:r w:rsidRPr="0019161F">
        <w:rPr>
          <w:rFonts w:ascii="Times New Roman" w:hAnsi="Times New Roman" w:cs="Times New Roman"/>
          <w:b/>
          <w:bCs/>
          <w:sz w:val="24"/>
          <w:szCs w:val="24"/>
        </w:rPr>
        <w:t>lhoolekande seaduse</w:t>
      </w:r>
      <w:r>
        <w:rPr>
          <w:rFonts w:ascii="Times New Roman" w:hAnsi="Times New Roman" w:cs="Times New Roman"/>
          <w:b/>
          <w:bCs/>
          <w:sz w:val="24"/>
          <w:szCs w:val="24"/>
        </w:rPr>
        <w:t xml:space="preserve"> muutmine </w:t>
      </w:r>
    </w:p>
    <w:p w14:paraId="67B92B06" w14:textId="77777777" w:rsidR="00134C71" w:rsidRDefault="00134C71" w:rsidP="00CF135E">
      <w:pPr>
        <w:spacing w:after="0" w:line="240" w:lineRule="auto"/>
        <w:jc w:val="both"/>
        <w:rPr>
          <w:rFonts w:ascii="Times New Roman" w:hAnsi="Times New Roman" w:cs="Times New Roman"/>
          <w:b/>
          <w:bCs/>
          <w:sz w:val="24"/>
          <w:szCs w:val="24"/>
        </w:rPr>
      </w:pPr>
    </w:p>
    <w:p w14:paraId="35CD5C0C" w14:textId="08077839" w:rsidR="00134C71" w:rsidRPr="00134C71" w:rsidRDefault="00134C71" w:rsidP="00CF135E">
      <w:pPr>
        <w:spacing w:after="0" w:line="240" w:lineRule="auto"/>
        <w:jc w:val="both"/>
        <w:rPr>
          <w:rFonts w:ascii="Times New Roman" w:hAnsi="Times New Roman" w:cs="Times New Roman"/>
          <w:sz w:val="24"/>
          <w:szCs w:val="24"/>
        </w:rPr>
      </w:pPr>
      <w:r w:rsidRPr="00134C71">
        <w:rPr>
          <w:rFonts w:ascii="Times New Roman" w:hAnsi="Times New Roman" w:cs="Times New Roman"/>
          <w:sz w:val="24"/>
          <w:szCs w:val="24"/>
        </w:rPr>
        <w:t xml:space="preserve">Sotsiaalhoolekande seaduses tehakse järgmised muudatused: </w:t>
      </w:r>
    </w:p>
    <w:p w14:paraId="4608C12E" w14:textId="77777777" w:rsidR="0019161F" w:rsidRDefault="0019161F" w:rsidP="00CF135E">
      <w:pPr>
        <w:spacing w:after="0" w:line="240" w:lineRule="auto"/>
        <w:jc w:val="both"/>
        <w:rPr>
          <w:rFonts w:ascii="Times New Roman" w:hAnsi="Times New Roman" w:cs="Times New Roman"/>
          <w:b/>
          <w:bCs/>
          <w:sz w:val="24"/>
          <w:szCs w:val="24"/>
        </w:rPr>
      </w:pPr>
    </w:p>
    <w:p w14:paraId="280786F1" w14:textId="1AFEE465" w:rsidR="00133D8D" w:rsidRDefault="00133D8D" w:rsidP="00133D8D">
      <w:pPr>
        <w:pStyle w:val="Loendilik"/>
        <w:numPr>
          <w:ilvl w:val="0"/>
          <w:numId w:val="1"/>
        </w:numPr>
        <w:spacing w:after="0" w:line="240" w:lineRule="auto"/>
        <w:jc w:val="both"/>
        <w:rPr>
          <w:rFonts w:ascii="Times New Roman" w:hAnsi="Times New Roman" w:cs="Times New Roman"/>
          <w:sz w:val="24"/>
          <w:szCs w:val="24"/>
        </w:rPr>
      </w:pPr>
      <w:commentRangeStart w:id="4"/>
      <w:r>
        <w:rPr>
          <w:rFonts w:ascii="Times New Roman" w:hAnsi="Times New Roman" w:cs="Times New Roman"/>
          <w:sz w:val="24"/>
          <w:szCs w:val="24"/>
        </w:rPr>
        <w:t>paragrahvi</w:t>
      </w:r>
      <w:commentRangeEnd w:id="4"/>
      <w:r w:rsidR="00442898">
        <w:rPr>
          <w:rStyle w:val="Kommentaariviide"/>
        </w:rPr>
        <w:commentReference w:id="4"/>
      </w:r>
      <w:r>
        <w:rPr>
          <w:rFonts w:ascii="Times New Roman" w:hAnsi="Times New Roman" w:cs="Times New Roman"/>
          <w:sz w:val="24"/>
          <w:szCs w:val="24"/>
        </w:rPr>
        <w:t xml:space="preserve"> 13</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lõikes 4</w:t>
      </w:r>
      <w:r w:rsidR="002A0E0D">
        <w:rPr>
          <w:rFonts w:ascii="Times New Roman" w:hAnsi="Times New Roman" w:cs="Times New Roman"/>
          <w:sz w:val="24"/>
          <w:szCs w:val="24"/>
        </w:rPr>
        <w:t xml:space="preserve"> ja</w:t>
      </w:r>
      <w:r>
        <w:rPr>
          <w:rFonts w:ascii="Times New Roman" w:hAnsi="Times New Roman" w:cs="Times New Roman"/>
          <w:sz w:val="24"/>
          <w:szCs w:val="24"/>
        </w:rPr>
        <w:t xml:space="preserve"> § 79 lõigetes 1,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ja 4 asendatakse tekstiosa „</w:t>
      </w:r>
      <w:r w:rsidRPr="00545C8F">
        <w:rPr>
          <w:rFonts w:ascii="Times New Roman" w:hAnsi="Times New Roman" w:cs="Times New Roman"/>
          <w:sz w:val="24"/>
          <w:szCs w:val="24"/>
        </w:rPr>
        <w:t>§ 72 lõike 5</w:t>
      </w:r>
      <w:r>
        <w:rPr>
          <w:rFonts w:ascii="Times New Roman" w:hAnsi="Times New Roman" w:cs="Times New Roman"/>
          <w:sz w:val="24"/>
          <w:szCs w:val="24"/>
        </w:rPr>
        <w:t>“ tekstiosaga „</w:t>
      </w:r>
      <w:r w:rsidRPr="00545C8F">
        <w:rPr>
          <w:rFonts w:ascii="Times New Roman" w:hAnsi="Times New Roman" w:cs="Times New Roman"/>
          <w:sz w:val="24"/>
          <w:szCs w:val="24"/>
        </w:rPr>
        <w:t>§ 72 lõike 5</w:t>
      </w:r>
      <w:r>
        <w:rPr>
          <w:rFonts w:ascii="Times New Roman" w:hAnsi="Times New Roman" w:cs="Times New Roman"/>
          <w:sz w:val="24"/>
          <w:szCs w:val="24"/>
        </w:rPr>
        <w:t xml:space="preserve"> punkti 1“; </w:t>
      </w:r>
    </w:p>
    <w:p w14:paraId="011BABF3" w14:textId="77777777" w:rsidR="00133D8D" w:rsidRDefault="00133D8D" w:rsidP="00133D8D">
      <w:pPr>
        <w:pStyle w:val="Loendilik"/>
        <w:spacing w:after="0" w:line="240" w:lineRule="auto"/>
        <w:ind w:left="0"/>
        <w:jc w:val="both"/>
        <w:rPr>
          <w:rFonts w:ascii="Times New Roman" w:hAnsi="Times New Roman" w:cs="Times New Roman"/>
          <w:sz w:val="24"/>
          <w:szCs w:val="24"/>
        </w:rPr>
      </w:pPr>
    </w:p>
    <w:p w14:paraId="06967AFD" w14:textId="5AFA28B4" w:rsidR="00D442F0" w:rsidRDefault="000269FD" w:rsidP="00AC01C8">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70 lõige 5</w:t>
      </w:r>
      <w:r w:rsidR="00863B74">
        <w:rPr>
          <w:rFonts w:ascii="Times New Roman" w:hAnsi="Times New Roman" w:cs="Times New Roman"/>
          <w:sz w:val="24"/>
          <w:szCs w:val="24"/>
        </w:rPr>
        <w:t xml:space="preserve"> ja § 76 lõige 4</w:t>
      </w:r>
      <w:r>
        <w:rPr>
          <w:rFonts w:ascii="Times New Roman" w:hAnsi="Times New Roman" w:cs="Times New Roman"/>
          <w:sz w:val="24"/>
          <w:szCs w:val="24"/>
        </w:rPr>
        <w:t xml:space="preserve"> tunnistatakse kehtetuks; </w:t>
      </w:r>
    </w:p>
    <w:p w14:paraId="7394165F" w14:textId="77777777" w:rsidR="00AC01C8" w:rsidRPr="00AC01C8" w:rsidRDefault="00AC01C8" w:rsidP="00AC01C8">
      <w:pPr>
        <w:pStyle w:val="Loendilik"/>
        <w:spacing w:after="0" w:line="240" w:lineRule="auto"/>
        <w:ind w:left="0"/>
        <w:jc w:val="both"/>
        <w:rPr>
          <w:rFonts w:ascii="Times New Roman" w:hAnsi="Times New Roman" w:cs="Times New Roman"/>
          <w:sz w:val="24"/>
          <w:szCs w:val="24"/>
        </w:rPr>
      </w:pPr>
    </w:p>
    <w:p w14:paraId="3A1AFC04" w14:textId="7C6A8794" w:rsidR="00040849" w:rsidRPr="00D74E1D" w:rsidRDefault="000269FD"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71 lõi</w:t>
      </w:r>
      <w:r w:rsidR="009F75E6">
        <w:rPr>
          <w:rFonts w:ascii="Times New Roman" w:hAnsi="Times New Roman" w:cs="Times New Roman"/>
          <w:sz w:val="24"/>
          <w:szCs w:val="24"/>
        </w:rPr>
        <w:t>ke 3</w:t>
      </w:r>
      <w:ins w:id="5" w:author="Helen Uustalu" w:date="2024-03-18T14:30:00Z">
        <w:r w:rsidR="00210283">
          <w:rPr>
            <w:rFonts w:ascii="Times New Roman" w:hAnsi="Times New Roman" w:cs="Times New Roman"/>
            <w:sz w:val="24"/>
            <w:szCs w:val="24"/>
          </w:rPr>
          <w:t xml:space="preserve"> esimest lauset</w:t>
        </w:r>
      </w:ins>
      <w:r w:rsidR="009F75E6">
        <w:rPr>
          <w:rFonts w:ascii="Times New Roman" w:hAnsi="Times New Roman" w:cs="Times New Roman"/>
          <w:sz w:val="24"/>
          <w:szCs w:val="24"/>
        </w:rPr>
        <w:t xml:space="preserve"> ja lõike 6 esimest lauset</w:t>
      </w:r>
      <w:r w:rsidR="00B709FC">
        <w:rPr>
          <w:rFonts w:ascii="Times New Roman" w:hAnsi="Times New Roman" w:cs="Times New Roman"/>
          <w:sz w:val="24"/>
          <w:szCs w:val="24"/>
        </w:rPr>
        <w:t xml:space="preserve">, </w:t>
      </w:r>
      <w:r w:rsidR="00FD2B12">
        <w:rPr>
          <w:rFonts w:ascii="Times New Roman" w:hAnsi="Times New Roman" w:cs="Times New Roman"/>
          <w:sz w:val="24"/>
          <w:szCs w:val="24"/>
        </w:rPr>
        <w:t>§ 72 lõike 5 punkti 3</w:t>
      </w:r>
      <w:r w:rsidR="00B709FC">
        <w:rPr>
          <w:rFonts w:ascii="Times New Roman" w:hAnsi="Times New Roman" w:cs="Times New Roman"/>
          <w:sz w:val="24"/>
          <w:szCs w:val="24"/>
        </w:rPr>
        <w:t>, § 73 lõi</w:t>
      </w:r>
      <w:r w:rsidR="00D55111">
        <w:rPr>
          <w:rFonts w:ascii="Times New Roman" w:hAnsi="Times New Roman" w:cs="Times New Roman"/>
          <w:sz w:val="24"/>
          <w:szCs w:val="24"/>
        </w:rPr>
        <w:t>ke</w:t>
      </w:r>
      <w:r w:rsidR="00B709FC">
        <w:rPr>
          <w:rFonts w:ascii="Times New Roman" w:hAnsi="Times New Roman" w:cs="Times New Roman"/>
          <w:sz w:val="24"/>
          <w:szCs w:val="24"/>
        </w:rPr>
        <w:t xml:space="preserve"> 6</w:t>
      </w:r>
      <w:r w:rsidR="00D55111">
        <w:rPr>
          <w:rFonts w:ascii="Times New Roman" w:hAnsi="Times New Roman" w:cs="Times New Roman"/>
          <w:sz w:val="24"/>
          <w:szCs w:val="24"/>
        </w:rPr>
        <w:t xml:space="preserve"> esimest lauset</w:t>
      </w:r>
      <w:r w:rsidR="00863B74">
        <w:rPr>
          <w:rFonts w:ascii="Times New Roman" w:hAnsi="Times New Roman" w:cs="Times New Roman"/>
          <w:sz w:val="24"/>
          <w:szCs w:val="24"/>
        </w:rPr>
        <w:t>, § 74 lõiget 8</w:t>
      </w:r>
      <w:r w:rsidR="008A2A2E">
        <w:rPr>
          <w:rFonts w:ascii="Times New Roman" w:hAnsi="Times New Roman" w:cs="Times New Roman"/>
          <w:sz w:val="24"/>
          <w:szCs w:val="24"/>
        </w:rPr>
        <w:t>, § 78 lõi</w:t>
      </w:r>
      <w:r w:rsidR="00B02AB8">
        <w:rPr>
          <w:rFonts w:ascii="Times New Roman" w:hAnsi="Times New Roman" w:cs="Times New Roman"/>
          <w:sz w:val="24"/>
          <w:szCs w:val="24"/>
        </w:rPr>
        <w:t>ke</w:t>
      </w:r>
      <w:r w:rsidR="008A2A2E">
        <w:rPr>
          <w:rFonts w:ascii="Times New Roman" w:hAnsi="Times New Roman" w:cs="Times New Roman"/>
          <w:sz w:val="24"/>
          <w:szCs w:val="24"/>
        </w:rPr>
        <w:t xml:space="preserve"> 1</w:t>
      </w:r>
      <w:r w:rsidR="00B02AB8">
        <w:rPr>
          <w:rFonts w:ascii="Times New Roman" w:hAnsi="Times New Roman" w:cs="Times New Roman"/>
          <w:sz w:val="24"/>
          <w:szCs w:val="24"/>
        </w:rPr>
        <w:t xml:space="preserve"> esimest lauset</w:t>
      </w:r>
      <w:r w:rsidR="00014D19">
        <w:rPr>
          <w:rFonts w:ascii="Times New Roman" w:hAnsi="Times New Roman" w:cs="Times New Roman"/>
          <w:sz w:val="24"/>
          <w:szCs w:val="24"/>
        </w:rPr>
        <w:t xml:space="preserve"> ja lõike 3 punkti 1</w:t>
      </w:r>
      <w:r w:rsidR="00D429FE">
        <w:rPr>
          <w:rFonts w:ascii="Times New Roman" w:hAnsi="Times New Roman" w:cs="Times New Roman"/>
          <w:sz w:val="24"/>
          <w:szCs w:val="24"/>
        </w:rPr>
        <w:t>, § 79 lõike 2 teist lauset</w:t>
      </w:r>
      <w:r w:rsidR="00A145AE">
        <w:rPr>
          <w:rFonts w:ascii="Times New Roman" w:hAnsi="Times New Roman" w:cs="Times New Roman"/>
          <w:sz w:val="24"/>
          <w:szCs w:val="24"/>
        </w:rPr>
        <w:t xml:space="preserve">, </w:t>
      </w:r>
      <w:commentRangeStart w:id="6"/>
      <w:r w:rsidR="00A145AE">
        <w:rPr>
          <w:rFonts w:ascii="Times New Roman" w:hAnsi="Times New Roman" w:cs="Times New Roman"/>
          <w:sz w:val="24"/>
          <w:szCs w:val="24"/>
        </w:rPr>
        <w:t>§ 82 lõiget 3</w:t>
      </w:r>
      <w:commentRangeEnd w:id="6"/>
      <w:r w:rsidR="00210283">
        <w:rPr>
          <w:rStyle w:val="Kommentaariviide"/>
        </w:rPr>
        <w:commentReference w:id="6"/>
      </w:r>
      <w:r w:rsidR="00DF0D98">
        <w:rPr>
          <w:rFonts w:ascii="Times New Roman" w:hAnsi="Times New Roman" w:cs="Times New Roman"/>
          <w:sz w:val="24"/>
          <w:szCs w:val="24"/>
        </w:rPr>
        <w:t>, § 83 lõike 1 punkti 8</w:t>
      </w:r>
      <w:r w:rsidR="009355D7">
        <w:rPr>
          <w:rFonts w:ascii="Times New Roman" w:hAnsi="Times New Roman" w:cs="Times New Roman"/>
          <w:sz w:val="24"/>
          <w:szCs w:val="24"/>
        </w:rPr>
        <w:t xml:space="preserve"> </w:t>
      </w:r>
      <w:r w:rsidR="002176B6">
        <w:rPr>
          <w:rFonts w:ascii="Times New Roman" w:hAnsi="Times New Roman" w:cs="Times New Roman"/>
          <w:sz w:val="24"/>
          <w:szCs w:val="24"/>
        </w:rPr>
        <w:t>ja</w:t>
      </w:r>
      <w:r w:rsidR="009355D7">
        <w:rPr>
          <w:rFonts w:ascii="Times New Roman" w:hAnsi="Times New Roman" w:cs="Times New Roman"/>
          <w:sz w:val="24"/>
          <w:szCs w:val="24"/>
        </w:rPr>
        <w:t xml:space="preserve"> § 152 lõiget 7</w:t>
      </w:r>
      <w:r w:rsidR="009F75E6">
        <w:rPr>
          <w:rFonts w:ascii="Times New Roman" w:hAnsi="Times New Roman" w:cs="Times New Roman"/>
          <w:sz w:val="24"/>
          <w:szCs w:val="24"/>
        </w:rPr>
        <w:t xml:space="preserve"> täiendatakse pärast sõnu „</w:t>
      </w:r>
      <w:r w:rsidR="008C51CF">
        <w:rPr>
          <w:rFonts w:ascii="Times New Roman" w:hAnsi="Times New Roman" w:cs="Times New Roman"/>
          <w:sz w:val="24"/>
          <w:szCs w:val="24"/>
        </w:rPr>
        <w:t xml:space="preserve">kogukonnas </w:t>
      </w:r>
      <w:r w:rsidR="009F75E6">
        <w:rPr>
          <w:rFonts w:ascii="Times New Roman" w:hAnsi="Times New Roman" w:cs="Times New Roman"/>
          <w:sz w:val="24"/>
          <w:szCs w:val="24"/>
        </w:rPr>
        <w:t>elamise teenuse“ tekstiosaga „, päeva- ja nädalahoiuteenuse</w:t>
      </w:r>
      <w:r w:rsidR="00D65CDF">
        <w:rPr>
          <w:rFonts w:ascii="Times New Roman" w:hAnsi="Times New Roman" w:cs="Times New Roman"/>
          <w:sz w:val="24"/>
          <w:szCs w:val="24"/>
        </w:rPr>
        <w:t>“</w:t>
      </w:r>
      <w:r w:rsidR="009F75E6">
        <w:rPr>
          <w:rFonts w:ascii="Times New Roman" w:hAnsi="Times New Roman" w:cs="Times New Roman"/>
          <w:sz w:val="24"/>
          <w:szCs w:val="24"/>
        </w:rPr>
        <w:t xml:space="preserve">; </w:t>
      </w:r>
    </w:p>
    <w:p w14:paraId="7DBACAFA" w14:textId="77777777" w:rsidR="00040849" w:rsidRPr="00040849" w:rsidRDefault="00040849" w:rsidP="00CF135E">
      <w:pPr>
        <w:pStyle w:val="Loendilik"/>
        <w:jc w:val="both"/>
        <w:rPr>
          <w:rFonts w:ascii="Times New Roman" w:hAnsi="Times New Roman" w:cs="Times New Roman"/>
          <w:b/>
          <w:bCs/>
          <w:sz w:val="24"/>
          <w:szCs w:val="24"/>
        </w:rPr>
      </w:pPr>
    </w:p>
    <w:p w14:paraId="53D464C9" w14:textId="490BAB06" w:rsidR="000B11E2" w:rsidRPr="000B4270" w:rsidRDefault="001D5531" w:rsidP="000B4270">
      <w:pPr>
        <w:pStyle w:val="Loendilik"/>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paragrahvi 72 lõiget 1</w:t>
      </w:r>
      <w:r w:rsidR="00CC4D8A">
        <w:rPr>
          <w:rFonts w:ascii="Times New Roman" w:hAnsi="Times New Roman" w:cs="Times New Roman"/>
          <w:sz w:val="24"/>
          <w:szCs w:val="24"/>
        </w:rPr>
        <w:t>, § 73 lõi</w:t>
      </w:r>
      <w:r w:rsidR="005E00E0">
        <w:rPr>
          <w:rFonts w:ascii="Times New Roman" w:hAnsi="Times New Roman" w:cs="Times New Roman"/>
          <w:sz w:val="24"/>
          <w:szCs w:val="24"/>
        </w:rPr>
        <w:t>keid</w:t>
      </w:r>
      <w:r w:rsidR="00CC4D8A">
        <w:rPr>
          <w:rFonts w:ascii="Times New Roman" w:hAnsi="Times New Roman" w:cs="Times New Roman"/>
          <w:sz w:val="24"/>
          <w:szCs w:val="24"/>
        </w:rPr>
        <w:t xml:space="preserve"> 1</w:t>
      </w:r>
      <w:r w:rsidR="001E225A">
        <w:rPr>
          <w:rFonts w:ascii="Times New Roman" w:hAnsi="Times New Roman" w:cs="Times New Roman"/>
          <w:sz w:val="24"/>
          <w:szCs w:val="24"/>
        </w:rPr>
        <w:t xml:space="preserve"> ja</w:t>
      </w:r>
      <w:r w:rsidR="000A28AA">
        <w:rPr>
          <w:rFonts w:ascii="Times New Roman" w:hAnsi="Times New Roman" w:cs="Times New Roman"/>
          <w:sz w:val="24"/>
          <w:szCs w:val="24"/>
        </w:rPr>
        <w:t xml:space="preserve"> 5</w:t>
      </w:r>
      <w:r w:rsidR="0019771B">
        <w:rPr>
          <w:rFonts w:ascii="Times New Roman" w:hAnsi="Times New Roman" w:cs="Times New Roman"/>
          <w:sz w:val="24"/>
          <w:szCs w:val="24"/>
        </w:rPr>
        <w:t>,</w:t>
      </w:r>
      <w:r w:rsidR="00A145AE">
        <w:rPr>
          <w:rFonts w:ascii="Times New Roman" w:hAnsi="Times New Roman" w:cs="Times New Roman"/>
          <w:sz w:val="24"/>
          <w:szCs w:val="24"/>
        </w:rPr>
        <w:t xml:space="preserve"> § 82 lõi</w:t>
      </w:r>
      <w:ins w:id="7" w:author="Helen Uustalu" w:date="2024-03-18T14:38:00Z">
        <w:r w:rsidR="00210283">
          <w:rPr>
            <w:rFonts w:ascii="Times New Roman" w:hAnsi="Times New Roman" w:cs="Times New Roman"/>
            <w:sz w:val="24"/>
            <w:szCs w:val="24"/>
          </w:rPr>
          <w:t>ke</w:t>
        </w:r>
      </w:ins>
      <w:del w:id="8" w:author="Helen Uustalu" w:date="2024-03-18T14:38:00Z">
        <w:r w:rsidR="00A145AE" w:rsidDel="00210283">
          <w:rPr>
            <w:rFonts w:ascii="Times New Roman" w:hAnsi="Times New Roman" w:cs="Times New Roman"/>
            <w:sz w:val="24"/>
            <w:szCs w:val="24"/>
          </w:rPr>
          <w:delText>get</w:delText>
        </w:r>
      </w:del>
      <w:r w:rsidR="00A145AE">
        <w:rPr>
          <w:rFonts w:ascii="Times New Roman" w:hAnsi="Times New Roman" w:cs="Times New Roman"/>
          <w:sz w:val="24"/>
          <w:szCs w:val="24"/>
        </w:rPr>
        <w:t xml:space="preserve"> 4</w:t>
      </w:r>
      <w:ins w:id="9" w:author="Helen Uustalu" w:date="2024-03-18T14:38:00Z">
        <w:r w:rsidR="00210283">
          <w:rPr>
            <w:rFonts w:ascii="Times New Roman" w:hAnsi="Times New Roman" w:cs="Times New Roman"/>
            <w:sz w:val="24"/>
            <w:szCs w:val="24"/>
          </w:rPr>
          <w:t xml:space="preserve"> sissejuhatavat lauseosa ja punkti 1</w:t>
        </w:r>
      </w:ins>
      <w:r w:rsidR="00DF0D98">
        <w:rPr>
          <w:rFonts w:ascii="Times New Roman" w:hAnsi="Times New Roman" w:cs="Times New Roman"/>
          <w:sz w:val="24"/>
          <w:szCs w:val="24"/>
        </w:rPr>
        <w:t>, § 83 lõike 1 punkti 10</w:t>
      </w:r>
      <w:r w:rsidR="00EF69CA">
        <w:rPr>
          <w:rFonts w:ascii="Times New Roman" w:hAnsi="Times New Roman" w:cs="Times New Roman"/>
          <w:sz w:val="24"/>
          <w:szCs w:val="24"/>
        </w:rPr>
        <w:t>, § 84 lõiget 2</w:t>
      </w:r>
      <w:r w:rsidR="003D4BB9">
        <w:rPr>
          <w:rFonts w:ascii="Times New Roman" w:hAnsi="Times New Roman" w:cs="Times New Roman"/>
          <w:sz w:val="24"/>
          <w:szCs w:val="24"/>
        </w:rPr>
        <w:t xml:space="preserve"> </w:t>
      </w:r>
      <w:r w:rsidR="002176B6">
        <w:rPr>
          <w:rFonts w:ascii="Times New Roman" w:hAnsi="Times New Roman" w:cs="Times New Roman"/>
          <w:sz w:val="24"/>
          <w:szCs w:val="24"/>
        </w:rPr>
        <w:t>ja § </w:t>
      </w:r>
      <w:r w:rsidR="00EF69CA">
        <w:rPr>
          <w:rFonts w:ascii="Times New Roman" w:hAnsi="Times New Roman" w:cs="Times New Roman"/>
          <w:sz w:val="24"/>
          <w:szCs w:val="24"/>
        </w:rPr>
        <w:t>88 punkti 2</w:t>
      </w:r>
      <w:r w:rsidR="009355D7">
        <w:rPr>
          <w:rFonts w:ascii="Times New Roman" w:hAnsi="Times New Roman" w:cs="Times New Roman"/>
          <w:sz w:val="24"/>
          <w:szCs w:val="24"/>
        </w:rPr>
        <w:t xml:space="preserve"> </w:t>
      </w:r>
      <w:r>
        <w:rPr>
          <w:rFonts w:ascii="Times New Roman" w:hAnsi="Times New Roman" w:cs="Times New Roman"/>
          <w:sz w:val="24"/>
          <w:szCs w:val="24"/>
        </w:rPr>
        <w:t>täiendatakse pärast sõnu „</w:t>
      </w:r>
      <w:r w:rsidR="00EA2691">
        <w:rPr>
          <w:rFonts w:ascii="Times New Roman" w:hAnsi="Times New Roman" w:cs="Times New Roman"/>
          <w:sz w:val="24"/>
          <w:szCs w:val="24"/>
        </w:rPr>
        <w:t xml:space="preserve">kogukonnas </w:t>
      </w:r>
      <w:r>
        <w:rPr>
          <w:rFonts w:ascii="Times New Roman" w:hAnsi="Times New Roman" w:cs="Times New Roman"/>
          <w:sz w:val="24"/>
          <w:szCs w:val="24"/>
        </w:rPr>
        <w:t>elamise teenus</w:t>
      </w:r>
      <w:r w:rsidR="00AD134C">
        <w:rPr>
          <w:rFonts w:ascii="Times New Roman" w:hAnsi="Times New Roman" w:cs="Times New Roman"/>
          <w:sz w:val="24"/>
          <w:szCs w:val="24"/>
        </w:rPr>
        <w:t>t</w:t>
      </w:r>
      <w:r>
        <w:rPr>
          <w:rFonts w:ascii="Times New Roman" w:hAnsi="Times New Roman" w:cs="Times New Roman"/>
          <w:sz w:val="24"/>
          <w:szCs w:val="24"/>
        </w:rPr>
        <w:t xml:space="preserve">“ tekstiosaga „, päeva- ja nädalahoiuteenust“; </w:t>
      </w:r>
    </w:p>
    <w:p w14:paraId="3D8A269C" w14:textId="77777777" w:rsidR="000B4270" w:rsidRPr="000B4270" w:rsidRDefault="000B4270" w:rsidP="000B4270">
      <w:pPr>
        <w:pStyle w:val="Loendilik"/>
        <w:spacing w:after="0" w:line="240" w:lineRule="auto"/>
        <w:ind w:left="0"/>
        <w:jc w:val="both"/>
        <w:rPr>
          <w:rFonts w:ascii="Times New Roman" w:hAnsi="Times New Roman" w:cs="Times New Roman"/>
          <w:b/>
          <w:bCs/>
          <w:sz w:val="24"/>
          <w:szCs w:val="24"/>
        </w:rPr>
      </w:pPr>
    </w:p>
    <w:p w14:paraId="2963AFBB" w14:textId="33053D88" w:rsidR="003121CE" w:rsidRDefault="003121CE" w:rsidP="00CF135E">
      <w:pPr>
        <w:pStyle w:val="Loendilik"/>
        <w:numPr>
          <w:ilvl w:val="0"/>
          <w:numId w:val="1"/>
        </w:numPr>
        <w:spacing w:after="0" w:line="240" w:lineRule="auto"/>
        <w:jc w:val="both"/>
        <w:rPr>
          <w:rFonts w:ascii="Times New Roman" w:hAnsi="Times New Roman" w:cs="Times New Roman"/>
          <w:sz w:val="24"/>
          <w:szCs w:val="24"/>
        </w:rPr>
      </w:pPr>
      <w:r w:rsidRPr="00CD566A">
        <w:rPr>
          <w:rFonts w:ascii="Times New Roman" w:hAnsi="Times New Roman" w:cs="Times New Roman"/>
          <w:sz w:val="24"/>
          <w:szCs w:val="24"/>
        </w:rPr>
        <w:t>paragrahvi</w:t>
      </w:r>
      <w:r>
        <w:rPr>
          <w:rFonts w:ascii="Times New Roman" w:hAnsi="Times New Roman" w:cs="Times New Roman"/>
          <w:sz w:val="24"/>
          <w:szCs w:val="24"/>
        </w:rPr>
        <w:t xml:space="preserve"> 73 täiendatakse lõikega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 </w:t>
      </w:r>
    </w:p>
    <w:p w14:paraId="708B3289" w14:textId="77777777" w:rsidR="003121CE" w:rsidRPr="003121CE" w:rsidRDefault="003121CE" w:rsidP="00CF135E">
      <w:pPr>
        <w:pStyle w:val="Loendilik"/>
        <w:jc w:val="both"/>
        <w:rPr>
          <w:rFonts w:ascii="Times New Roman" w:hAnsi="Times New Roman" w:cs="Times New Roman"/>
          <w:sz w:val="24"/>
          <w:szCs w:val="24"/>
        </w:rPr>
      </w:pPr>
    </w:p>
    <w:p w14:paraId="448B1FFA" w14:textId="6FBB321C" w:rsidR="003121CE" w:rsidRPr="00361F09" w:rsidRDefault="003121CE" w:rsidP="00361F09">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121CE">
        <w:rPr>
          <w:rFonts w:ascii="Times New Roman" w:hAnsi="Times New Roman" w:cs="Times New Roman"/>
          <w:sz w:val="24"/>
          <w:szCs w:val="24"/>
        </w:rPr>
        <w:t>Päeva- ja nädalahoi</w:t>
      </w:r>
      <w:ins w:id="10" w:author="Mari Koik" w:date="2024-03-20T17:03:00Z">
        <w:r w:rsidR="003E72EC">
          <w:rPr>
            <w:rFonts w:ascii="Times New Roman" w:hAnsi="Times New Roman" w:cs="Times New Roman"/>
            <w:sz w:val="24"/>
            <w:szCs w:val="24"/>
          </w:rPr>
          <w:t>du</w:t>
        </w:r>
      </w:ins>
      <w:del w:id="11" w:author="Mari Koik" w:date="2024-03-20T17:03:00Z">
        <w:r w:rsidRPr="003121CE" w:rsidDel="003E72EC">
          <w:rPr>
            <w:rFonts w:ascii="Times New Roman" w:hAnsi="Times New Roman" w:cs="Times New Roman"/>
            <w:sz w:val="24"/>
            <w:szCs w:val="24"/>
          </w:rPr>
          <w:delText>uteenus</w:delText>
        </w:r>
        <w:r w:rsidDel="003E72EC">
          <w:rPr>
            <w:rFonts w:ascii="Times New Roman" w:hAnsi="Times New Roman" w:cs="Times New Roman"/>
            <w:sz w:val="24"/>
            <w:szCs w:val="24"/>
          </w:rPr>
          <w:delText>t saama</w:delText>
        </w:r>
      </w:del>
      <w:r w:rsidRPr="003121CE">
        <w:rPr>
          <w:rFonts w:ascii="Times New Roman" w:hAnsi="Times New Roman" w:cs="Times New Roman"/>
          <w:sz w:val="24"/>
          <w:szCs w:val="24"/>
        </w:rPr>
        <w:t xml:space="preserve"> suunatud isik tasub omaosaluse vastavalt </w:t>
      </w:r>
      <w:r w:rsidRPr="003E4F9F">
        <w:rPr>
          <w:rFonts w:ascii="Times New Roman" w:hAnsi="Times New Roman" w:cs="Times New Roman"/>
          <w:sz w:val="24"/>
          <w:szCs w:val="24"/>
        </w:rPr>
        <w:t>teenuse</w:t>
      </w:r>
      <w:r w:rsidR="003E4F9F">
        <w:rPr>
          <w:rFonts w:ascii="Times New Roman" w:hAnsi="Times New Roman" w:cs="Times New Roman"/>
          <w:sz w:val="24"/>
          <w:szCs w:val="24"/>
        </w:rPr>
        <w:t xml:space="preserve"> kasutamise</w:t>
      </w:r>
      <w:r w:rsidRPr="003E4F9F">
        <w:rPr>
          <w:rFonts w:ascii="Times New Roman" w:hAnsi="Times New Roman" w:cs="Times New Roman"/>
          <w:sz w:val="24"/>
          <w:szCs w:val="24"/>
        </w:rPr>
        <w:t xml:space="preserve"> päevadele.“;</w:t>
      </w:r>
      <w:r>
        <w:rPr>
          <w:rFonts w:ascii="Times New Roman" w:hAnsi="Times New Roman" w:cs="Times New Roman"/>
          <w:sz w:val="24"/>
          <w:szCs w:val="24"/>
        </w:rPr>
        <w:t xml:space="preserve"> </w:t>
      </w:r>
    </w:p>
    <w:p w14:paraId="56A33CDF" w14:textId="77777777" w:rsidR="00926A95" w:rsidRPr="00926A95" w:rsidRDefault="00926A95" w:rsidP="00926A95">
      <w:pPr>
        <w:pStyle w:val="Loendilik"/>
        <w:spacing w:after="0" w:line="240" w:lineRule="auto"/>
        <w:ind w:left="0"/>
        <w:jc w:val="both"/>
        <w:rPr>
          <w:rFonts w:ascii="Times New Roman" w:hAnsi="Times New Roman" w:cs="Times New Roman"/>
          <w:strike/>
          <w:sz w:val="24"/>
          <w:szCs w:val="24"/>
        </w:rPr>
      </w:pPr>
    </w:p>
    <w:p w14:paraId="23FD3947" w14:textId="5D6DA9F4" w:rsidR="003121CE" w:rsidRDefault="00687DE8"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79 täiendatakse lõikega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 </w:t>
      </w:r>
    </w:p>
    <w:p w14:paraId="14DFA58E" w14:textId="77777777" w:rsidR="00B23F17" w:rsidRDefault="00B23F17" w:rsidP="00CF135E">
      <w:pPr>
        <w:pStyle w:val="Loendilik"/>
        <w:spacing w:after="0" w:line="240" w:lineRule="auto"/>
        <w:ind w:left="0"/>
        <w:jc w:val="both"/>
        <w:rPr>
          <w:rFonts w:ascii="Times New Roman" w:hAnsi="Times New Roman" w:cs="Times New Roman"/>
          <w:sz w:val="24"/>
          <w:szCs w:val="24"/>
        </w:rPr>
      </w:pPr>
    </w:p>
    <w:p w14:paraId="379DCDCF" w14:textId="72369712" w:rsidR="00B23F17" w:rsidRDefault="00B23F17"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687DE8">
        <w:rPr>
          <w:rFonts w:ascii="Times New Roman" w:hAnsi="Times New Roman" w:cs="Times New Roman"/>
          <w:sz w:val="24"/>
          <w:szCs w:val="24"/>
        </w:rPr>
        <w:t>Sotsiaalkindlustusamet võib lisaks käesoleva paragrahvi lõikes 1 sätestatule lepingu alusel hüvitada kasutamata erihoolekande</w:t>
      </w:r>
      <w:del w:id="12" w:author="Mari Koik" w:date="2024-03-21T13:01:00Z">
        <w:r w:rsidRPr="00687DE8" w:rsidDel="00056A3C">
          <w:rPr>
            <w:rFonts w:ascii="Times New Roman" w:hAnsi="Times New Roman" w:cs="Times New Roman"/>
            <w:sz w:val="24"/>
            <w:szCs w:val="24"/>
          </w:rPr>
          <w:delText xml:space="preserve">teenuse </w:delText>
        </w:r>
      </w:del>
      <w:r w:rsidRPr="00687DE8">
        <w:rPr>
          <w:rFonts w:ascii="Times New Roman" w:hAnsi="Times New Roman" w:cs="Times New Roman"/>
          <w:sz w:val="24"/>
          <w:szCs w:val="24"/>
        </w:rPr>
        <w:t xml:space="preserve">päevade kulud erihoolekandeteenuse osutajale, kes osutab päeva- ja nädalahoiuteenust. </w:t>
      </w:r>
      <w:commentRangeStart w:id="13"/>
      <w:r w:rsidRPr="00687DE8">
        <w:rPr>
          <w:rFonts w:ascii="Times New Roman" w:hAnsi="Times New Roman" w:cs="Times New Roman"/>
          <w:sz w:val="24"/>
          <w:szCs w:val="24"/>
        </w:rPr>
        <w:t>Hüvita</w:t>
      </w:r>
      <w:del w:id="14" w:author="Mari Koik" w:date="2024-03-20T17:05:00Z">
        <w:r w:rsidRPr="00687DE8" w:rsidDel="003E72EC">
          <w:rPr>
            <w:rFonts w:ascii="Times New Roman" w:hAnsi="Times New Roman" w:cs="Times New Roman"/>
            <w:sz w:val="24"/>
            <w:szCs w:val="24"/>
          </w:rPr>
          <w:delText xml:space="preserve">mine toimub </w:delText>
        </w:r>
      </w:del>
      <w:ins w:id="15" w:author="Mari Koik" w:date="2024-03-20T17:05:00Z">
        <w:r w:rsidR="003E72EC">
          <w:rPr>
            <w:rFonts w:ascii="Times New Roman" w:hAnsi="Times New Roman" w:cs="Times New Roman"/>
            <w:sz w:val="24"/>
            <w:szCs w:val="24"/>
          </w:rPr>
          <w:t xml:space="preserve">takse </w:t>
        </w:r>
      </w:ins>
      <w:commentRangeEnd w:id="13"/>
      <w:ins w:id="16" w:author="Mari Koik" w:date="2024-03-21T14:07:00Z">
        <w:r w:rsidR="00E0509B">
          <w:rPr>
            <w:rStyle w:val="Kommentaariviide"/>
          </w:rPr>
          <w:commentReference w:id="13"/>
        </w:r>
      </w:ins>
      <w:r w:rsidRPr="00687DE8">
        <w:rPr>
          <w:rFonts w:ascii="Times New Roman" w:hAnsi="Times New Roman" w:cs="Times New Roman"/>
          <w:sz w:val="24"/>
          <w:szCs w:val="24"/>
        </w:rPr>
        <w:t>iga kuu esitatud arvete alusel arvel märgitud ulatuses, kuid kõige rohkem 65 protsenti käesoleva seaduse § 72 lõike 5</w:t>
      </w:r>
      <w:r w:rsidR="002B5400">
        <w:rPr>
          <w:rFonts w:ascii="Times New Roman" w:hAnsi="Times New Roman" w:cs="Times New Roman"/>
          <w:sz w:val="24"/>
          <w:szCs w:val="24"/>
        </w:rPr>
        <w:t xml:space="preserve"> punkti </w:t>
      </w:r>
      <w:r w:rsidR="00144718">
        <w:rPr>
          <w:rFonts w:ascii="Times New Roman" w:hAnsi="Times New Roman" w:cs="Times New Roman"/>
          <w:sz w:val="24"/>
          <w:szCs w:val="24"/>
        </w:rPr>
        <w:t xml:space="preserve">1 </w:t>
      </w:r>
      <w:r w:rsidRPr="00687DE8">
        <w:rPr>
          <w:rFonts w:ascii="Times New Roman" w:hAnsi="Times New Roman" w:cs="Times New Roman"/>
          <w:sz w:val="24"/>
          <w:szCs w:val="24"/>
        </w:rPr>
        <w:t>alusel kehtestatud teenuse</w:t>
      </w:r>
      <w:r w:rsidR="00861997">
        <w:rPr>
          <w:rFonts w:ascii="Times New Roman" w:hAnsi="Times New Roman" w:cs="Times New Roman"/>
          <w:sz w:val="24"/>
          <w:szCs w:val="24"/>
        </w:rPr>
        <w:t xml:space="preserve"> </w:t>
      </w:r>
      <w:r w:rsidRPr="00687DE8">
        <w:rPr>
          <w:rFonts w:ascii="Times New Roman" w:hAnsi="Times New Roman" w:cs="Times New Roman"/>
          <w:sz w:val="24"/>
          <w:szCs w:val="24"/>
        </w:rPr>
        <w:t>maksimaalsest maksumusest.</w:t>
      </w:r>
      <w:r>
        <w:rPr>
          <w:rFonts w:ascii="Times New Roman" w:hAnsi="Times New Roman" w:cs="Times New Roman"/>
          <w:sz w:val="24"/>
          <w:szCs w:val="24"/>
        </w:rPr>
        <w:t xml:space="preserve">“; </w:t>
      </w:r>
    </w:p>
    <w:p w14:paraId="23D12F3B" w14:textId="77777777" w:rsidR="00B23F17" w:rsidRPr="00B23F17" w:rsidRDefault="00B23F17" w:rsidP="00CF135E">
      <w:pPr>
        <w:spacing w:after="0" w:line="240" w:lineRule="auto"/>
        <w:jc w:val="both"/>
        <w:rPr>
          <w:rFonts w:ascii="Times New Roman" w:hAnsi="Times New Roman" w:cs="Times New Roman"/>
          <w:sz w:val="24"/>
          <w:szCs w:val="24"/>
        </w:rPr>
      </w:pPr>
    </w:p>
    <w:p w14:paraId="22AC7FAB" w14:textId="3DAF7E3E" w:rsidR="00B23F17" w:rsidRDefault="00D429FE"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79 lõike 3 punktid 1 ja 2 muudetakse </w:t>
      </w:r>
      <w:r w:rsidR="00C45FA3">
        <w:rPr>
          <w:rFonts w:ascii="Times New Roman" w:hAnsi="Times New Roman" w:cs="Times New Roman"/>
          <w:sz w:val="24"/>
          <w:szCs w:val="24"/>
        </w:rPr>
        <w:t>ning</w:t>
      </w:r>
      <w:r>
        <w:rPr>
          <w:rFonts w:ascii="Times New Roman" w:hAnsi="Times New Roman" w:cs="Times New Roman"/>
          <w:sz w:val="24"/>
          <w:szCs w:val="24"/>
        </w:rPr>
        <w:t xml:space="preserve"> sõnastatakse järgmiselt: </w:t>
      </w:r>
    </w:p>
    <w:p w14:paraId="48FBF0F0" w14:textId="77777777" w:rsidR="00B23F17" w:rsidRDefault="00B23F17" w:rsidP="00CF135E">
      <w:pPr>
        <w:spacing w:after="0" w:line="240" w:lineRule="auto"/>
        <w:jc w:val="both"/>
        <w:rPr>
          <w:rFonts w:ascii="Times New Roman" w:hAnsi="Times New Roman" w:cs="Times New Roman"/>
          <w:sz w:val="24"/>
          <w:szCs w:val="24"/>
        </w:rPr>
      </w:pPr>
    </w:p>
    <w:p w14:paraId="7C22396F" w14:textId="39DFE1D6" w:rsidR="00D429FE" w:rsidRPr="00D429FE" w:rsidRDefault="00D429FE" w:rsidP="00CF13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D429FE">
        <w:rPr>
          <w:rFonts w:ascii="Times New Roman" w:hAnsi="Times New Roman" w:cs="Times New Roman"/>
          <w:sz w:val="24"/>
          <w:szCs w:val="24"/>
        </w:rPr>
        <w:t xml:space="preserve">1) isik ei kasuta </w:t>
      </w:r>
      <w:r w:rsidR="00494EF2">
        <w:rPr>
          <w:rFonts w:ascii="Times New Roman" w:hAnsi="Times New Roman" w:cs="Times New Roman"/>
          <w:sz w:val="24"/>
          <w:szCs w:val="24"/>
        </w:rPr>
        <w:t xml:space="preserve">igapäevaelu </w:t>
      </w:r>
      <w:r w:rsidR="00502D10">
        <w:rPr>
          <w:rFonts w:ascii="Times New Roman" w:hAnsi="Times New Roman" w:cs="Times New Roman"/>
          <w:sz w:val="24"/>
          <w:szCs w:val="24"/>
        </w:rPr>
        <w:t>toetamise</w:t>
      </w:r>
      <w:r w:rsidR="00524713">
        <w:rPr>
          <w:rFonts w:ascii="Times New Roman" w:hAnsi="Times New Roman" w:cs="Times New Roman"/>
          <w:sz w:val="24"/>
          <w:szCs w:val="24"/>
        </w:rPr>
        <w:t xml:space="preserve"> teenust</w:t>
      </w:r>
      <w:r w:rsidR="00502D10">
        <w:rPr>
          <w:rFonts w:ascii="Times New Roman" w:hAnsi="Times New Roman" w:cs="Times New Roman"/>
          <w:sz w:val="24"/>
          <w:szCs w:val="24"/>
        </w:rPr>
        <w:t>, töötamise toetamise teenust, toetatud elamise teenust</w:t>
      </w:r>
      <w:r w:rsidR="007C6FCE">
        <w:rPr>
          <w:rFonts w:ascii="Times New Roman" w:hAnsi="Times New Roman" w:cs="Times New Roman"/>
          <w:sz w:val="24"/>
          <w:szCs w:val="24"/>
        </w:rPr>
        <w:t xml:space="preserve"> </w:t>
      </w:r>
      <w:del w:id="17" w:author="Mari Koik" w:date="2024-03-21T13:03:00Z">
        <w:r w:rsidR="007419BB" w:rsidRPr="00624435" w:rsidDel="00E87AA8">
          <w:rPr>
            <w:rFonts w:ascii="Times New Roman" w:hAnsi="Times New Roman" w:cs="Times New Roman"/>
            <w:sz w:val="24"/>
            <w:szCs w:val="24"/>
          </w:rPr>
          <w:delText>ja</w:delText>
        </w:r>
        <w:r w:rsidR="00BB39CA" w:rsidDel="00E87AA8">
          <w:rPr>
            <w:rFonts w:ascii="Times New Roman" w:hAnsi="Times New Roman" w:cs="Times New Roman"/>
            <w:sz w:val="24"/>
            <w:szCs w:val="24"/>
          </w:rPr>
          <w:delText xml:space="preserve"> </w:delText>
        </w:r>
      </w:del>
      <w:ins w:id="18" w:author="Mari Koik" w:date="2024-03-21T13:03:00Z">
        <w:r w:rsidR="00E87AA8">
          <w:rPr>
            <w:rFonts w:ascii="Times New Roman" w:hAnsi="Times New Roman" w:cs="Times New Roman"/>
            <w:sz w:val="24"/>
            <w:szCs w:val="24"/>
          </w:rPr>
          <w:t xml:space="preserve">ning </w:t>
        </w:r>
      </w:ins>
      <w:r w:rsidR="00BB39CA">
        <w:rPr>
          <w:rFonts w:ascii="Times New Roman" w:hAnsi="Times New Roman" w:cs="Times New Roman"/>
          <w:sz w:val="24"/>
          <w:szCs w:val="24"/>
        </w:rPr>
        <w:t>päeva- ja nädalahoiuteenust</w:t>
      </w:r>
      <w:r w:rsidR="00524713">
        <w:rPr>
          <w:rFonts w:ascii="Times New Roman" w:hAnsi="Times New Roman" w:cs="Times New Roman"/>
          <w:sz w:val="24"/>
          <w:szCs w:val="24"/>
        </w:rPr>
        <w:t xml:space="preserve"> </w:t>
      </w:r>
      <w:r w:rsidRPr="003E72EC">
        <w:rPr>
          <w:rFonts w:ascii="Times New Roman" w:hAnsi="Times New Roman" w:cs="Times New Roman"/>
          <w:sz w:val="24"/>
          <w:szCs w:val="24"/>
        </w:rPr>
        <w:t>vähemalt minimaalses mahus</w:t>
      </w:r>
      <w:r w:rsidRPr="00D429FE">
        <w:rPr>
          <w:rFonts w:ascii="Times New Roman" w:hAnsi="Times New Roman" w:cs="Times New Roman"/>
          <w:sz w:val="24"/>
          <w:szCs w:val="24"/>
        </w:rPr>
        <w:t xml:space="preserve"> kuni kaks kuud järjest </w:t>
      </w:r>
      <w:r w:rsidR="004C02EA" w:rsidRPr="00624435">
        <w:rPr>
          <w:rFonts w:ascii="Times New Roman" w:hAnsi="Times New Roman" w:cs="Times New Roman"/>
          <w:sz w:val="24"/>
          <w:szCs w:val="24"/>
        </w:rPr>
        <w:t>või</w:t>
      </w:r>
      <w:r w:rsidR="004C02EA">
        <w:rPr>
          <w:rFonts w:ascii="Times New Roman" w:hAnsi="Times New Roman" w:cs="Times New Roman"/>
          <w:sz w:val="24"/>
          <w:szCs w:val="24"/>
        </w:rPr>
        <w:t xml:space="preserve"> kogukonnas elamise teenust</w:t>
      </w:r>
      <w:r w:rsidR="00644178">
        <w:rPr>
          <w:rFonts w:ascii="Times New Roman" w:hAnsi="Times New Roman" w:cs="Times New Roman"/>
          <w:sz w:val="24"/>
          <w:szCs w:val="24"/>
        </w:rPr>
        <w:t xml:space="preserve"> </w:t>
      </w:r>
      <w:r w:rsidR="007419BB" w:rsidRPr="00624435">
        <w:rPr>
          <w:rFonts w:ascii="Times New Roman" w:hAnsi="Times New Roman" w:cs="Times New Roman"/>
          <w:sz w:val="24"/>
          <w:szCs w:val="24"/>
        </w:rPr>
        <w:t>ja</w:t>
      </w:r>
      <w:r w:rsidR="004C02EA">
        <w:rPr>
          <w:rFonts w:ascii="Times New Roman" w:hAnsi="Times New Roman" w:cs="Times New Roman"/>
          <w:sz w:val="24"/>
          <w:szCs w:val="24"/>
        </w:rPr>
        <w:t xml:space="preserve"> ööpäevaringset </w:t>
      </w:r>
      <w:r w:rsidR="004C02EA" w:rsidRPr="00D429FE">
        <w:rPr>
          <w:rFonts w:ascii="Times New Roman" w:hAnsi="Times New Roman" w:cs="Times New Roman"/>
          <w:sz w:val="24"/>
          <w:szCs w:val="24"/>
        </w:rPr>
        <w:t>erihoo</w:t>
      </w:r>
      <w:r w:rsidR="004C02EA">
        <w:rPr>
          <w:rFonts w:ascii="Times New Roman" w:hAnsi="Times New Roman" w:cs="Times New Roman"/>
          <w:sz w:val="24"/>
          <w:szCs w:val="24"/>
        </w:rPr>
        <w:t>ldus</w:t>
      </w:r>
      <w:r w:rsidR="004C02EA" w:rsidRPr="00D429FE">
        <w:rPr>
          <w:rFonts w:ascii="Times New Roman" w:hAnsi="Times New Roman" w:cs="Times New Roman"/>
          <w:sz w:val="24"/>
          <w:szCs w:val="24"/>
        </w:rPr>
        <w:t xml:space="preserve">teenust </w:t>
      </w:r>
      <w:r w:rsidR="004C02EA">
        <w:rPr>
          <w:rFonts w:ascii="Times New Roman" w:hAnsi="Times New Roman" w:cs="Times New Roman"/>
          <w:sz w:val="24"/>
          <w:szCs w:val="24"/>
        </w:rPr>
        <w:t>kuni kaks kuud järjest</w:t>
      </w:r>
      <w:r w:rsidR="004C02EA" w:rsidRPr="00D429FE">
        <w:rPr>
          <w:rFonts w:ascii="Times New Roman" w:hAnsi="Times New Roman" w:cs="Times New Roman"/>
          <w:sz w:val="24"/>
          <w:szCs w:val="24"/>
        </w:rPr>
        <w:t xml:space="preserve"> </w:t>
      </w:r>
      <w:r w:rsidRPr="00D429FE">
        <w:rPr>
          <w:rFonts w:ascii="Times New Roman" w:hAnsi="Times New Roman" w:cs="Times New Roman"/>
          <w:sz w:val="24"/>
          <w:szCs w:val="24"/>
        </w:rPr>
        <w:t xml:space="preserve">– aja eest, </w:t>
      </w:r>
      <w:r w:rsidRPr="008B6EB2">
        <w:rPr>
          <w:rFonts w:ascii="Times New Roman" w:hAnsi="Times New Roman" w:cs="Times New Roman"/>
          <w:sz w:val="24"/>
          <w:szCs w:val="24"/>
        </w:rPr>
        <w:t>millal isik teenust ei kasutanud, kuid kõige rohkem</w:t>
      </w:r>
      <w:r w:rsidRPr="00D429FE">
        <w:rPr>
          <w:rFonts w:ascii="Times New Roman" w:hAnsi="Times New Roman" w:cs="Times New Roman"/>
          <w:sz w:val="24"/>
          <w:szCs w:val="24"/>
        </w:rPr>
        <w:t xml:space="preserve"> nelja kuu ulatuses ühe aasta jooksul;</w:t>
      </w:r>
    </w:p>
    <w:p w14:paraId="28819ECB" w14:textId="6DADC4A0" w:rsidR="00A24B95" w:rsidRDefault="00D429FE" w:rsidP="00CF135E">
      <w:pPr>
        <w:spacing w:after="0" w:line="240" w:lineRule="auto"/>
        <w:jc w:val="both"/>
        <w:rPr>
          <w:rFonts w:ascii="Times New Roman" w:hAnsi="Times New Roman" w:cs="Times New Roman"/>
          <w:sz w:val="24"/>
          <w:szCs w:val="24"/>
        </w:rPr>
      </w:pPr>
      <w:r w:rsidRPr="00D429FE">
        <w:rPr>
          <w:rFonts w:ascii="Times New Roman" w:hAnsi="Times New Roman" w:cs="Times New Roman"/>
          <w:sz w:val="24"/>
          <w:szCs w:val="24"/>
        </w:rPr>
        <w:t>2) isik ei kasuta erihoolekandeteenust rohkem kui kuus kuud järjest statsionaarse tervishoiuteenuse saamise tõttu – statsionaarse tervishoiuteenuse saamise aja jooksul, kuid kõige rohkem kuue kuu ulatuses ühe aasta jooksul;</w:t>
      </w:r>
      <w:r>
        <w:rPr>
          <w:rFonts w:ascii="Times New Roman" w:hAnsi="Times New Roman" w:cs="Times New Roman"/>
          <w:sz w:val="24"/>
          <w:szCs w:val="24"/>
        </w:rPr>
        <w:t xml:space="preserve">“; </w:t>
      </w:r>
    </w:p>
    <w:p w14:paraId="0447D448" w14:textId="77777777" w:rsidR="009A31E0" w:rsidRDefault="009A31E0" w:rsidP="009A31E0">
      <w:pPr>
        <w:pStyle w:val="Loendilik"/>
        <w:spacing w:after="0" w:line="240" w:lineRule="auto"/>
        <w:ind w:left="0"/>
        <w:jc w:val="both"/>
        <w:rPr>
          <w:rFonts w:ascii="Times New Roman" w:hAnsi="Times New Roman" w:cs="Times New Roman"/>
          <w:sz w:val="24"/>
          <w:szCs w:val="24"/>
        </w:rPr>
      </w:pPr>
    </w:p>
    <w:p w14:paraId="6DC472A9" w14:textId="7A1656FA" w:rsidR="00B23F17" w:rsidRDefault="00551E56"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79 täiendatakse lõikega 4</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 </w:t>
      </w:r>
    </w:p>
    <w:p w14:paraId="4F2F67E2" w14:textId="77777777" w:rsidR="00B23F17" w:rsidRDefault="00B23F17" w:rsidP="00CF135E">
      <w:pPr>
        <w:spacing w:after="0" w:line="240" w:lineRule="auto"/>
        <w:jc w:val="both"/>
        <w:rPr>
          <w:rFonts w:ascii="Times New Roman" w:hAnsi="Times New Roman" w:cs="Times New Roman"/>
          <w:sz w:val="24"/>
          <w:szCs w:val="24"/>
        </w:rPr>
      </w:pPr>
    </w:p>
    <w:p w14:paraId="5D26BE91" w14:textId="747ACEE8" w:rsidR="00551E56" w:rsidRPr="00551E56" w:rsidRDefault="00551E56" w:rsidP="00CF13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95785E" w:rsidRPr="0095785E">
        <w:rPr>
          <w:rFonts w:ascii="Times New Roman" w:hAnsi="Times New Roman" w:cs="Times New Roman"/>
          <w:sz w:val="24"/>
          <w:szCs w:val="24"/>
        </w:rPr>
        <w:t>Päeva- ja nädalahoiuteenuse osutamisel tasutakse teenuseosutajale käesoleva paragrahvi lõike 3 punktis 1 nimetatud juhul 65 protsenti käesoleva seaduse § 72 lõike 5</w:t>
      </w:r>
      <w:r w:rsidR="00881C48">
        <w:rPr>
          <w:rFonts w:ascii="Times New Roman" w:hAnsi="Times New Roman" w:cs="Times New Roman"/>
          <w:sz w:val="24"/>
          <w:szCs w:val="24"/>
        </w:rPr>
        <w:t xml:space="preserve"> punkti 1</w:t>
      </w:r>
      <w:r w:rsidR="0095785E" w:rsidRPr="0095785E">
        <w:rPr>
          <w:rFonts w:ascii="Times New Roman" w:hAnsi="Times New Roman" w:cs="Times New Roman"/>
          <w:sz w:val="24"/>
          <w:szCs w:val="24"/>
        </w:rPr>
        <w:t xml:space="preserve"> alusel kehtestatud päeva- ja nädalahoiuteenuse maksimaalsest maksumusest, kuid kõige rohkem arvel märgitud ulatuses</w:t>
      </w:r>
      <w:r w:rsidR="006871A4">
        <w:rPr>
          <w:rFonts w:ascii="Times New Roman" w:hAnsi="Times New Roman" w:cs="Times New Roman"/>
          <w:sz w:val="24"/>
          <w:szCs w:val="24"/>
        </w:rPr>
        <w:t xml:space="preserve">.“; </w:t>
      </w:r>
    </w:p>
    <w:p w14:paraId="3DAD6AC2" w14:textId="0B15AEFA" w:rsidR="00B23F17" w:rsidRPr="006871A4" w:rsidRDefault="00B23F17" w:rsidP="00CF135E">
      <w:pPr>
        <w:spacing w:after="0" w:line="240" w:lineRule="auto"/>
        <w:jc w:val="both"/>
        <w:rPr>
          <w:rFonts w:ascii="Times New Roman" w:hAnsi="Times New Roman" w:cs="Times New Roman"/>
          <w:sz w:val="24"/>
          <w:szCs w:val="24"/>
        </w:rPr>
      </w:pPr>
    </w:p>
    <w:p w14:paraId="4E12A775" w14:textId="6F1F8160" w:rsidR="003F3E88" w:rsidRPr="003F3E88" w:rsidRDefault="003F3E88" w:rsidP="00CF135E">
      <w:pPr>
        <w:pStyle w:val="Loendilik"/>
        <w:numPr>
          <w:ilvl w:val="0"/>
          <w:numId w:val="1"/>
        </w:numPr>
        <w:spacing w:after="0" w:line="240" w:lineRule="auto"/>
        <w:jc w:val="both"/>
        <w:rPr>
          <w:rFonts w:ascii="Times New Roman" w:hAnsi="Times New Roman" w:cs="Times New Roman"/>
          <w:sz w:val="24"/>
          <w:szCs w:val="24"/>
        </w:rPr>
      </w:pPr>
      <w:r w:rsidRPr="00370900">
        <w:rPr>
          <w:rFonts w:ascii="Times New Roman" w:hAnsi="Times New Roman" w:cs="Times New Roman"/>
          <w:sz w:val="24"/>
          <w:szCs w:val="24"/>
        </w:rPr>
        <w:t>paragrahvi</w:t>
      </w:r>
      <w:r>
        <w:rPr>
          <w:rFonts w:ascii="Times New Roman" w:hAnsi="Times New Roman" w:cs="Times New Roman"/>
          <w:sz w:val="24"/>
          <w:szCs w:val="24"/>
        </w:rPr>
        <w:t xml:space="preserve"> 80 lõike 1 punkt 1 muudetakse ja sõnastatakse järgmiselt: </w:t>
      </w:r>
    </w:p>
    <w:p w14:paraId="2A205893" w14:textId="77777777" w:rsidR="006871A4" w:rsidRDefault="006871A4" w:rsidP="00CF135E">
      <w:pPr>
        <w:pStyle w:val="Loendilik"/>
        <w:spacing w:after="0" w:line="240" w:lineRule="auto"/>
        <w:ind w:left="0"/>
        <w:jc w:val="both"/>
        <w:rPr>
          <w:rFonts w:ascii="Times New Roman" w:hAnsi="Times New Roman" w:cs="Times New Roman"/>
          <w:sz w:val="24"/>
          <w:szCs w:val="24"/>
        </w:rPr>
      </w:pPr>
    </w:p>
    <w:p w14:paraId="0129CB13" w14:textId="2B3A3E16" w:rsidR="006871A4" w:rsidRDefault="003F3E88"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3F3E88">
        <w:rPr>
          <w:rFonts w:ascii="Times New Roman" w:hAnsi="Times New Roman" w:cs="Times New Roman"/>
          <w:sz w:val="24"/>
          <w:szCs w:val="24"/>
        </w:rPr>
        <w:t xml:space="preserve">1) isik ei kasuta </w:t>
      </w:r>
      <w:r w:rsidR="00E86C8A">
        <w:rPr>
          <w:rFonts w:ascii="Times New Roman" w:hAnsi="Times New Roman" w:cs="Times New Roman"/>
          <w:sz w:val="24"/>
          <w:szCs w:val="24"/>
        </w:rPr>
        <w:t xml:space="preserve">igapäevaelu toetamise teenust, töötamise toetamise teenust, toetatud elamise teenust </w:t>
      </w:r>
      <w:del w:id="19" w:author="Mari Koik" w:date="2024-03-21T13:05:00Z">
        <w:r w:rsidR="007419BB" w:rsidRPr="00624435" w:rsidDel="00E87AA8">
          <w:rPr>
            <w:rFonts w:ascii="Times New Roman" w:hAnsi="Times New Roman" w:cs="Times New Roman"/>
            <w:sz w:val="24"/>
            <w:szCs w:val="24"/>
          </w:rPr>
          <w:delText>ja</w:delText>
        </w:r>
        <w:r w:rsidR="00E86C8A" w:rsidDel="00E87AA8">
          <w:rPr>
            <w:rFonts w:ascii="Times New Roman" w:hAnsi="Times New Roman" w:cs="Times New Roman"/>
            <w:sz w:val="24"/>
            <w:szCs w:val="24"/>
          </w:rPr>
          <w:delText xml:space="preserve"> </w:delText>
        </w:r>
      </w:del>
      <w:ins w:id="20" w:author="Mari Koik" w:date="2024-03-21T13:05:00Z">
        <w:r w:rsidR="00E87AA8">
          <w:rPr>
            <w:rFonts w:ascii="Times New Roman" w:hAnsi="Times New Roman" w:cs="Times New Roman"/>
            <w:sz w:val="24"/>
            <w:szCs w:val="24"/>
          </w:rPr>
          <w:t xml:space="preserve">ning </w:t>
        </w:r>
      </w:ins>
      <w:r w:rsidR="00E86C8A">
        <w:rPr>
          <w:rFonts w:ascii="Times New Roman" w:hAnsi="Times New Roman" w:cs="Times New Roman"/>
          <w:sz w:val="24"/>
          <w:szCs w:val="24"/>
        </w:rPr>
        <w:t>päeva- ja nädalahoiuteenust</w:t>
      </w:r>
      <w:r w:rsidRPr="003F3E88">
        <w:rPr>
          <w:rFonts w:ascii="Times New Roman" w:hAnsi="Times New Roman" w:cs="Times New Roman"/>
          <w:sz w:val="24"/>
          <w:szCs w:val="24"/>
        </w:rPr>
        <w:t xml:space="preserve"> </w:t>
      </w:r>
      <w:r w:rsidRPr="009113CA">
        <w:rPr>
          <w:rFonts w:ascii="Times New Roman" w:hAnsi="Times New Roman" w:cs="Times New Roman"/>
          <w:sz w:val="24"/>
          <w:szCs w:val="24"/>
        </w:rPr>
        <w:t>vähemalt minimaalses mahus</w:t>
      </w:r>
      <w:r w:rsidRPr="003F3E88">
        <w:rPr>
          <w:rFonts w:ascii="Times New Roman" w:hAnsi="Times New Roman" w:cs="Times New Roman"/>
          <w:sz w:val="24"/>
          <w:szCs w:val="24"/>
        </w:rPr>
        <w:t xml:space="preserve"> kauem kui kaks kuud järjest</w:t>
      </w:r>
      <w:r w:rsidR="003F3043">
        <w:rPr>
          <w:rFonts w:ascii="Times New Roman" w:hAnsi="Times New Roman" w:cs="Times New Roman"/>
          <w:sz w:val="24"/>
          <w:szCs w:val="24"/>
        </w:rPr>
        <w:t xml:space="preserve"> </w:t>
      </w:r>
      <w:r w:rsidR="003F3043" w:rsidRPr="00624435">
        <w:rPr>
          <w:rFonts w:ascii="Times New Roman" w:hAnsi="Times New Roman" w:cs="Times New Roman"/>
          <w:sz w:val="24"/>
          <w:szCs w:val="24"/>
        </w:rPr>
        <w:t>või</w:t>
      </w:r>
      <w:r w:rsidR="003F3043">
        <w:rPr>
          <w:rFonts w:ascii="Times New Roman" w:hAnsi="Times New Roman" w:cs="Times New Roman"/>
          <w:sz w:val="24"/>
          <w:szCs w:val="24"/>
        </w:rPr>
        <w:t xml:space="preserve"> kogukonnas elamise teenust </w:t>
      </w:r>
      <w:r w:rsidR="007419BB" w:rsidRPr="00624435">
        <w:rPr>
          <w:rFonts w:ascii="Times New Roman" w:hAnsi="Times New Roman" w:cs="Times New Roman"/>
          <w:sz w:val="24"/>
          <w:szCs w:val="24"/>
        </w:rPr>
        <w:t>ja</w:t>
      </w:r>
      <w:r w:rsidR="003F3043">
        <w:rPr>
          <w:rFonts w:ascii="Times New Roman" w:hAnsi="Times New Roman" w:cs="Times New Roman"/>
          <w:sz w:val="24"/>
          <w:szCs w:val="24"/>
        </w:rPr>
        <w:t xml:space="preserve"> ööpäevaringset </w:t>
      </w:r>
      <w:r w:rsidR="003F3043" w:rsidRPr="00D429FE">
        <w:rPr>
          <w:rFonts w:ascii="Times New Roman" w:hAnsi="Times New Roman" w:cs="Times New Roman"/>
          <w:sz w:val="24"/>
          <w:szCs w:val="24"/>
        </w:rPr>
        <w:t>erihoo</w:t>
      </w:r>
      <w:r w:rsidR="003F3043">
        <w:rPr>
          <w:rFonts w:ascii="Times New Roman" w:hAnsi="Times New Roman" w:cs="Times New Roman"/>
          <w:sz w:val="24"/>
          <w:szCs w:val="24"/>
        </w:rPr>
        <w:t>ldus</w:t>
      </w:r>
      <w:r w:rsidR="003F3043" w:rsidRPr="00D429FE">
        <w:rPr>
          <w:rFonts w:ascii="Times New Roman" w:hAnsi="Times New Roman" w:cs="Times New Roman"/>
          <w:sz w:val="24"/>
          <w:szCs w:val="24"/>
        </w:rPr>
        <w:t xml:space="preserve">teenust </w:t>
      </w:r>
      <w:r w:rsidR="00F3214B">
        <w:rPr>
          <w:rFonts w:ascii="Times New Roman" w:hAnsi="Times New Roman" w:cs="Times New Roman"/>
          <w:sz w:val="24"/>
          <w:szCs w:val="24"/>
        </w:rPr>
        <w:t xml:space="preserve">kauem </w:t>
      </w:r>
      <w:r w:rsidR="003F3043">
        <w:rPr>
          <w:rFonts w:ascii="Times New Roman" w:hAnsi="Times New Roman" w:cs="Times New Roman"/>
          <w:sz w:val="24"/>
          <w:szCs w:val="24"/>
        </w:rPr>
        <w:t>ku</w:t>
      </w:r>
      <w:r w:rsidR="00F3214B">
        <w:rPr>
          <w:rFonts w:ascii="Times New Roman" w:hAnsi="Times New Roman" w:cs="Times New Roman"/>
          <w:sz w:val="24"/>
          <w:szCs w:val="24"/>
        </w:rPr>
        <w:t>i</w:t>
      </w:r>
      <w:r w:rsidR="003F3043">
        <w:rPr>
          <w:rFonts w:ascii="Times New Roman" w:hAnsi="Times New Roman" w:cs="Times New Roman"/>
          <w:sz w:val="24"/>
          <w:szCs w:val="24"/>
        </w:rPr>
        <w:t xml:space="preserve"> kaks kuud järjest</w:t>
      </w:r>
      <w:r w:rsidRPr="003F3E88">
        <w:rPr>
          <w:rFonts w:ascii="Times New Roman" w:hAnsi="Times New Roman" w:cs="Times New Roman"/>
          <w:sz w:val="24"/>
          <w:szCs w:val="24"/>
        </w:rPr>
        <w:t>, välja arvatud statsionaarse tervishoiuteenuse osutamise korral;</w:t>
      </w:r>
      <w:r>
        <w:rPr>
          <w:rFonts w:ascii="Times New Roman" w:hAnsi="Times New Roman" w:cs="Times New Roman"/>
          <w:sz w:val="24"/>
          <w:szCs w:val="24"/>
        </w:rPr>
        <w:t xml:space="preserve">“; </w:t>
      </w:r>
    </w:p>
    <w:p w14:paraId="51DF33B4" w14:textId="77777777" w:rsidR="006871A4" w:rsidRDefault="006871A4" w:rsidP="00CF135E">
      <w:pPr>
        <w:pStyle w:val="Loendilik"/>
        <w:spacing w:after="0" w:line="240" w:lineRule="auto"/>
        <w:ind w:left="0"/>
        <w:jc w:val="both"/>
        <w:rPr>
          <w:rFonts w:ascii="Times New Roman" w:hAnsi="Times New Roman" w:cs="Times New Roman"/>
          <w:sz w:val="24"/>
          <w:szCs w:val="24"/>
        </w:rPr>
      </w:pPr>
    </w:p>
    <w:p w14:paraId="09A5C7E5" w14:textId="4936C4FB" w:rsidR="00B465CE" w:rsidRDefault="00B465CE"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80 lõike 7 punkt </w:t>
      </w:r>
      <w:r w:rsidR="00B7509C">
        <w:rPr>
          <w:rFonts w:ascii="Times New Roman" w:hAnsi="Times New Roman" w:cs="Times New Roman"/>
          <w:sz w:val="24"/>
          <w:szCs w:val="24"/>
        </w:rPr>
        <w:t xml:space="preserve">2 muudetakse ja sõnastatakse järgmiselt: </w:t>
      </w:r>
    </w:p>
    <w:p w14:paraId="69D8EF72" w14:textId="77777777" w:rsidR="00B7509C" w:rsidRDefault="00B7509C" w:rsidP="00B7509C">
      <w:pPr>
        <w:pStyle w:val="Loendilik"/>
        <w:spacing w:after="0" w:line="240" w:lineRule="auto"/>
        <w:ind w:left="0"/>
        <w:jc w:val="both"/>
        <w:rPr>
          <w:rFonts w:ascii="Times New Roman" w:hAnsi="Times New Roman" w:cs="Times New Roman"/>
          <w:sz w:val="24"/>
          <w:szCs w:val="24"/>
        </w:rPr>
      </w:pPr>
    </w:p>
    <w:p w14:paraId="147C61DA" w14:textId="679D8F27" w:rsidR="00B7509C" w:rsidRDefault="00B7509C" w:rsidP="00B7509C">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33687D">
        <w:rPr>
          <w:rFonts w:ascii="Times New Roman" w:hAnsi="Times New Roman" w:cs="Times New Roman"/>
          <w:sz w:val="24"/>
          <w:szCs w:val="24"/>
        </w:rPr>
        <w:t xml:space="preserve">ei ole kasutanud igapäevaelu toetamise teenust, töötamise toetamise teenust, toetatud elamise teenust </w:t>
      </w:r>
      <w:commentRangeStart w:id="21"/>
      <w:del w:id="22" w:author="Mari Koik" w:date="2024-03-21T13:05:00Z">
        <w:r w:rsidR="0033687D" w:rsidRPr="00624435" w:rsidDel="00E87AA8">
          <w:rPr>
            <w:rFonts w:ascii="Times New Roman" w:hAnsi="Times New Roman" w:cs="Times New Roman"/>
            <w:sz w:val="24"/>
            <w:szCs w:val="24"/>
          </w:rPr>
          <w:delText>ja</w:delText>
        </w:r>
        <w:commentRangeEnd w:id="21"/>
        <w:r w:rsidR="001C2746" w:rsidDel="00E87AA8">
          <w:rPr>
            <w:rStyle w:val="Kommentaariviide"/>
          </w:rPr>
          <w:commentReference w:id="21"/>
        </w:r>
        <w:r w:rsidR="0033687D" w:rsidDel="00E87AA8">
          <w:rPr>
            <w:rFonts w:ascii="Times New Roman" w:hAnsi="Times New Roman" w:cs="Times New Roman"/>
            <w:sz w:val="24"/>
            <w:szCs w:val="24"/>
          </w:rPr>
          <w:delText xml:space="preserve"> </w:delText>
        </w:r>
      </w:del>
      <w:ins w:id="23" w:author="Mari Koik" w:date="2024-03-21T13:05:00Z">
        <w:r w:rsidR="00E87AA8">
          <w:rPr>
            <w:rFonts w:ascii="Times New Roman" w:hAnsi="Times New Roman" w:cs="Times New Roman"/>
            <w:sz w:val="24"/>
            <w:szCs w:val="24"/>
          </w:rPr>
          <w:t xml:space="preserve">ning </w:t>
        </w:r>
      </w:ins>
      <w:r w:rsidR="0033687D">
        <w:rPr>
          <w:rFonts w:ascii="Times New Roman" w:hAnsi="Times New Roman" w:cs="Times New Roman"/>
          <w:sz w:val="24"/>
          <w:szCs w:val="24"/>
        </w:rPr>
        <w:t>päeva- ja nädalahoiuteenust</w:t>
      </w:r>
      <w:r w:rsidR="0033687D" w:rsidRPr="003F3E88">
        <w:rPr>
          <w:rFonts w:ascii="Times New Roman" w:hAnsi="Times New Roman" w:cs="Times New Roman"/>
          <w:sz w:val="24"/>
          <w:szCs w:val="24"/>
        </w:rPr>
        <w:t xml:space="preserve"> </w:t>
      </w:r>
      <w:r w:rsidR="0033687D" w:rsidRPr="009113CA">
        <w:rPr>
          <w:rFonts w:ascii="Times New Roman" w:hAnsi="Times New Roman" w:cs="Times New Roman"/>
          <w:sz w:val="24"/>
          <w:szCs w:val="24"/>
        </w:rPr>
        <w:t>vähemalt minimaalses mahus</w:t>
      </w:r>
      <w:r w:rsidR="0033687D" w:rsidRPr="003F3E88">
        <w:rPr>
          <w:rFonts w:ascii="Times New Roman" w:hAnsi="Times New Roman" w:cs="Times New Roman"/>
          <w:sz w:val="24"/>
          <w:szCs w:val="24"/>
        </w:rPr>
        <w:t xml:space="preserve"> kauem kui kaks kuud järjest</w:t>
      </w:r>
      <w:r w:rsidR="0033687D">
        <w:rPr>
          <w:rFonts w:ascii="Times New Roman" w:hAnsi="Times New Roman" w:cs="Times New Roman"/>
          <w:sz w:val="24"/>
          <w:szCs w:val="24"/>
        </w:rPr>
        <w:t xml:space="preserve"> </w:t>
      </w:r>
      <w:r w:rsidR="0033687D" w:rsidRPr="00624435">
        <w:rPr>
          <w:rFonts w:ascii="Times New Roman" w:hAnsi="Times New Roman" w:cs="Times New Roman"/>
          <w:sz w:val="24"/>
          <w:szCs w:val="24"/>
        </w:rPr>
        <w:t>või</w:t>
      </w:r>
      <w:r w:rsidR="0033687D">
        <w:rPr>
          <w:rFonts w:ascii="Times New Roman" w:hAnsi="Times New Roman" w:cs="Times New Roman"/>
          <w:sz w:val="24"/>
          <w:szCs w:val="24"/>
        </w:rPr>
        <w:t xml:space="preserve"> kogukonnas elamise teenust </w:t>
      </w:r>
      <w:r w:rsidR="0033687D" w:rsidRPr="00624435">
        <w:rPr>
          <w:rFonts w:ascii="Times New Roman" w:hAnsi="Times New Roman" w:cs="Times New Roman"/>
          <w:sz w:val="24"/>
          <w:szCs w:val="24"/>
        </w:rPr>
        <w:t>ja</w:t>
      </w:r>
      <w:r w:rsidR="0033687D">
        <w:rPr>
          <w:rFonts w:ascii="Times New Roman" w:hAnsi="Times New Roman" w:cs="Times New Roman"/>
          <w:sz w:val="24"/>
          <w:szCs w:val="24"/>
        </w:rPr>
        <w:t xml:space="preserve"> ööpäevaringset </w:t>
      </w:r>
      <w:r w:rsidR="0033687D" w:rsidRPr="00D429FE">
        <w:rPr>
          <w:rFonts w:ascii="Times New Roman" w:hAnsi="Times New Roman" w:cs="Times New Roman"/>
          <w:sz w:val="24"/>
          <w:szCs w:val="24"/>
        </w:rPr>
        <w:t>erihoo</w:t>
      </w:r>
      <w:r w:rsidR="0033687D">
        <w:rPr>
          <w:rFonts w:ascii="Times New Roman" w:hAnsi="Times New Roman" w:cs="Times New Roman"/>
          <w:sz w:val="24"/>
          <w:szCs w:val="24"/>
        </w:rPr>
        <w:t>ldus</w:t>
      </w:r>
      <w:r w:rsidR="0033687D" w:rsidRPr="00D429FE">
        <w:rPr>
          <w:rFonts w:ascii="Times New Roman" w:hAnsi="Times New Roman" w:cs="Times New Roman"/>
          <w:sz w:val="24"/>
          <w:szCs w:val="24"/>
        </w:rPr>
        <w:t xml:space="preserve">teenust </w:t>
      </w:r>
      <w:r w:rsidR="0033687D">
        <w:rPr>
          <w:rFonts w:ascii="Times New Roman" w:hAnsi="Times New Roman" w:cs="Times New Roman"/>
          <w:sz w:val="24"/>
          <w:szCs w:val="24"/>
        </w:rPr>
        <w:t>kauem kui kaks kuud järjest</w:t>
      </w:r>
      <w:r w:rsidR="00AF60D6">
        <w:rPr>
          <w:rFonts w:ascii="Times New Roman" w:hAnsi="Times New Roman" w:cs="Times New Roman"/>
          <w:sz w:val="24"/>
          <w:szCs w:val="24"/>
        </w:rPr>
        <w:t>;“;</w:t>
      </w:r>
    </w:p>
    <w:p w14:paraId="7FE65E1E" w14:textId="77777777" w:rsidR="00B7509C" w:rsidRDefault="00B7509C" w:rsidP="00B7509C">
      <w:pPr>
        <w:pStyle w:val="Loendilik"/>
        <w:spacing w:after="0" w:line="240" w:lineRule="auto"/>
        <w:ind w:left="0"/>
        <w:jc w:val="both"/>
        <w:rPr>
          <w:rFonts w:ascii="Times New Roman" w:hAnsi="Times New Roman" w:cs="Times New Roman"/>
          <w:sz w:val="24"/>
          <w:szCs w:val="24"/>
        </w:rPr>
      </w:pPr>
    </w:p>
    <w:p w14:paraId="3C29A360" w14:textId="6CD6DB3E" w:rsidR="006871A4" w:rsidRDefault="009F076B"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80 lõiget 7 täiendatakse punktiga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 </w:t>
      </w:r>
    </w:p>
    <w:p w14:paraId="123A1574" w14:textId="77777777" w:rsidR="009F076B" w:rsidRDefault="009F076B" w:rsidP="00CF135E">
      <w:pPr>
        <w:pStyle w:val="Loendilik"/>
        <w:spacing w:after="0" w:line="240" w:lineRule="auto"/>
        <w:ind w:left="0"/>
        <w:jc w:val="both"/>
        <w:rPr>
          <w:rFonts w:ascii="Times New Roman" w:hAnsi="Times New Roman" w:cs="Times New Roman"/>
          <w:sz w:val="24"/>
          <w:szCs w:val="24"/>
        </w:rPr>
      </w:pPr>
    </w:p>
    <w:p w14:paraId="5623E2C0" w14:textId="2EEFD488" w:rsidR="009F076B" w:rsidRDefault="009F076B"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9F076B">
        <w:rPr>
          <w:rFonts w:ascii="Times New Roman" w:hAnsi="Times New Roman" w:cs="Times New Roman"/>
          <w:sz w:val="24"/>
          <w:szCs w:val="24"/>
        </w:rPr>
        <w:t>2</w:t>
      </w:r>
      <w:r>
        <w:rPr>
          <w:rFonts w:ascii="Times New Roman" w:hAnsi="Times New Roman" w:cs="Times New Roman"/>
          <w:sz w:val="24"/>
          <w:szCs w:val="24"/>
          <w:vertAlign w:val="superscript"/>
        </w:rPr>
        <w:t>1</w:t>
      </w:r>
      <w:r w:rsidRPr="009F076B">
        <w:rPr>
          <w:rFonts w:ascii="Times New Roman" w:hAnsi="Times New Roman" w:cs="Times New Roman"/>
          <w:sz w:val="24"/>
          <w:szCs w:val="24"/>
        </w:rPr>
        <w:t>) ei ole kasutanud erihoolekandeteenust rohkem kui neli kuud ühe aasta jooksul;</w:t>
      </w:r>
      <w:r>
        <w:rPr>
          <w:rFonts w:ascii="Times New Roman" w:hAnsi="Times New Roman" w:cs="Times New Roman"/>
          <w:sz w:val="24"/>
          <w:szCs w:val="24"/>
        </w:rPr>
        <w:t xml:space="preserve">“; </w:t>
      </w:r>
    </w:p>
    <w:p w14:paraId="6A710442" w14:textId="77777777" w:rsidR="00572456" w:rsidRDefault="00572456" w:rsidP="00CF135E">
      <w:pPr>
        <w:pStyle w:val="Loendilik"/>
        <w:spacing w:after="0" w:line="240" w:lineRule="auto"/>
        <w:ind w:left="0"/>
        <w:jc w:val="both"/>
        <w:rPr>
          <w:rFonts w:ascii="Times New Roman" w:hAnsi="Times New Roman" w:cs="Times New Roman"/>
          <w:sz w:val="24"/>
          <w:szCs w:val="24"/>
        </w:rPr>
      </w:pPr>
    </w:p>
    <w:p w14:paraId="74F6CD8A" w14:textId="5EA62F94" w:rsidR="00572456" w:rsidRDefault="00255AE1"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89 tekst muudetakse ja sõnastatakse järgmiselt: </w:t>
      </w:r>
    </w:p>
    <w:p w14:paraId="5566A42E" w14:textId="77777777" w:rsidR="00255AE1" w:rsidRDefault="00255AE1" w:rsidP="00CF135E">
      <w:pPr>
        <w:pStyle w:val="Loendilik"/>
        <w:spacing w:after="0" w:line="240" w:lineRule="auto"/>
        <w:ind w:left="0"/>
        <w:jc w:val="both"/>
        <w:rPr>
          <w:rFonts w:ascii="Times New Roman" w:hAnsi="Times New Roman" w:cs="Times New Roman"/>
          <w:sz w:val="24"/>
          <w:szCs w:val="24"/>
        </w:rPr>
      </w:pPr>
    </w:p>
    <w:p w14:paraId="19B5854D" w14:textId="003A71D5" w:rsidR="007C1DBF" w:rsidRPr="00366870" w:rsidRDefault="00255AE1"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255AE1">
        <w:rPr>
          <w:rFonts w:ascii="Times New Roman" w:hAnsi="Times New Roman" w:cs="Times New Roman"/>
          <w:sz w:val="24"/>
          <w:szCs w:val="24"/>
        </w:rPr>
        <w:t xml:space="preserve">Isiku </w:t>
      </w:r>
      <w:r w:rsidR="00C011AC">
        <w:rPr>
          <w:rFonts w:ascii="Times New Roman" w:hAnsi="Times New Roman" w:cs="Times New Roman"/>
          <w:sz w:val="24"/>
          <w:szCs w:val="24"/>
        </w:rPr>
        <w:t xml:space="preserve">rahvastikuregistrisse </w:t>
      </w:r>
      <w:r w:rsidR="002E2423">
        <w:rPr>
          <w:rFonts w:ascii="Times New Roman" w:hAnsi="Times New Roman" w:cs="Times New Roman"/>
          <w:sz w:val="24"/>
          <w:szCs w:val="24"/>
        </w:rPr>
        <w:t xml:space="preserve">kantud </w:t>
      </w:r>
      <w:r w:rsidRPr="00255AE1">
        <w:rPr>
          <w:rFonts w:ascii="Times New Roman" w:hAnsi="Times New Roman" w:cs="Times New Roman"/>
          <w:sz w:val="24"/>
          <w:szCs w:val="24"/>
        </w:rPr>
        <w:t>elukoha</w:t>
      </w:r>
      <w:r w:rsidR="006E134C">
        <w:rPr>
          <w:rFonts w:ascii="Times New Roman" w:hAnsi="Times New Roman" w:cs="Times New Roman"/>
          <w:sz w:val="24"/>
          <w:szCs w:val="24"/>
        </w:rPr>
        <w:t xml:space="preserve"> </w:t>
      </w:r>
      <w:r w:rsidRPr="00255AE1">
        <w:rPr>
          <w:rFonts w:ascii="Times New Roman" w:hAnsi="Times New Roman" w:cs="Times New Roman"/>
          <w:sz w:val="24"/>
          <w:szCs w:val="24"/>
        </w:rPr>
        <w:t xml:space="preserve">järgne kohaliku omavalitsuse üksus on kohustatud tagama teenuseosutaja kasutuses või omandis olevate ruumidega seotud kulude katmise kohaliku omavalitsuse </w:t>
      </w:r>
      <w:r w:rsidRPr="00366870">
        <w:rPr>
          <w:rFonts w:ascii="Times New Roman" w:hAnsi="Times New Roman" w:cs="Times New Roman"/>
          <w:sz w:val="24"/>
          <w:szCs w:val="24"/>
        </w:rPr>
        <w:t xml:space="preserve">kehtestatud ulatuses.“; </w:t>
      </w:r>
    </w:p>
    <w:p w14:paraId="37C4105D" w14:textId="77777777" w:rsidR="00572456" w:rsidRPr="00366870" w:rsidRDefault="00572456" w:rsidP="00CF135E">
      <w:pPr>
        <w:spacing w:after="0" w:line="240" w:lineRule="auto"/>
        <w:jc w:val="both"/>
        <w:rPr>
          <w:rFonts w:ascii="Times New Roman" w:hAnsi="Times New Roman" w:cs="Times New Roman"/>
          <w:sz w:val="24"/>
          <w:szCs w:val="24"/>
        </w:rPr>
      </w:pPr>
    </w:p>
    <w:p w14:paraId="4C4EEA03" w14:textId="391A8851" w:rsidR="00722C2B" w:rsidRPr="00366870" w:rsidRDefault="00722C2B" w:rsidP="00722C2B">
      <w:pPr>
        <w:pStyle w:val="Loendilik"/>
        <w:numPr>
          <w:ilvl w:val="0"/>
          <w:numId w:val="1"/>
        </w:numPr>
        <w:spacing w:after="0" w:line="240" w:lineRule="auto"/>
        <w:jc w:val="both"/>
        <w:rPr>
          <w:rFonts w:ascii="Times New Roman" w:hAnsi="Times New Roman" w:cs="Times New Roman"/>
          <w:sz w:val="24"/>
          <w:szCs w:val="24"/>
        </w:rPr>
      </w:pPr>
      <w:r w:rsidRPr="00366870">
        <w:rPr>
          <w:rFonts w:ascii="Times New Roman" w:hAnsi="Times New Roman" w:cs="Times New Roman"/>
          <w:sz w:val="24"/>
          <w:szCs w:val="24"/>
        </w:rPr>
        <w:t xml:space="preserve">paragrahvi 92 punkt 3 muudetakse </w:t>
      </w:r>
      <w:r w:rsidR="00F81144">
        <w:rPr>
          <w:rFonts w:ascii="Times New Roman" w:hAnsi="Times New Roman" w:cs="Times New Roman"/>
          <w:sz w:val="24"/>
          <w:szCs w:val="24"/>
        </w:rPr>
        <w:t>ja</w:t>
      </w:r>
      <w:r w:rsidRPr="00366870">
        <w:rPr>
          <w:rFonts w:ascii="Times New Roman" w:hAnsi="Times New Roman" w:cs="Times New Roman"/>
          <w:sz w:val="24"/>
          <w:szCs w:val="24"/>
        </w:rPr>
        <w:t xml:space="preserve"> sõnastatakse järgmiselt: </w:t>
      </w:r>
    </w:p>
    <w:p w14:paraId="48AEA038" w14:textId="77777777" w:rsidR="00722C2B" w:rsidRDefault="00722C2B" w:rsidP="00722C2B">
      <w:pPr>
        <w:pStyle w:val="Loendilik"/>
        <w:spacing w:after="0" w:line="240" w:lineRule="auto"/>
        <w:ind w:left="0"/>
        <w:jc w:val="both"/>
        <w:rPr>
          <w:rFonts w:ascii="Times New Roman" w:hAnsi="Times New Roman" w:cs="Times New Roman"/>
          <w:sz w:val="24"/>
          <w:szCs w:val="24"/>
        </w:rPr>
      </w:pPr>
    </w:p>
    <w:p w14:paraId="455CBD5C" w14:textId="14F1EDBD" w:rsidR="00722C2B" w:rsidRPr="004608A2" w:rsidRDefault="00722C2B" w:rsidP="00722C2B">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310663">
        <w:rPr>
          <w:rFonts w:ascii="Times New Roman" w:hAnsi="Times New Roman" w:cs="Times New Roman"/>
          <w:sz w:val="24"/>
          <w:szCs w:val="24"/>
        </w:rPr>
        <w:t xml:space="preserve">3) talle ei osutata samal ajal päeva- ja nädalahoiuteenust </w:t>
      </w:r>
      <w:r w:rsidRPr="008117DB">
        <w:rPr>
          <w:rFonts w:ascii="Times New Roman" w:hAnsi="Times New Roman" w:cs="Times New Roman"/>
          <w:sz w:val="24"/>
          <w:szCs w:val="24"/>
        </w:rPr>
        <w:t>ega</w:t>
      </w:r>
      <w:r w:rsidRPr="00310663">
        <w:rPr>
          <w:rFonts w:ascii="Times New Roman" w:hAnsi="Times New Roman" w:cs="Times New Roman"/>
          <w:sz w:val="24"/>
          <w:szCs w:val="24"/>
        </w:rPr>
        <w:t xml:space="preserve"> ööpäevaringset erihooldusteenust.</w:t>
      </w:r>
      <w:r>
        <w:rPr>
          <w:rFonts w:ascii="Times New Roman" w:hAnsi="Times New Roman" w:cs="Times New Roman"/>
          <w:sz w:val="24"/>
          <w:szCs w:val="24"/>
        </w:rPr>
        <w:t xml:space="preserve">“; </w:t>
      </w:r>
    </w:p>
    <w:p w14:paraId="7488F645" w14:textId="77777777" w:rsidR="00722C2B" w:rsidRDefault="00722C2B" w:rsidP="00722C2B">
      <w:pPr>
        <w:pStyle w:val="Loendilik"/>
        <w:spacing w:after="0" w:line="240" w:lineRule="auto"/>
        <w:ind w:left="0"/>
        <w:jc w:val="both"/>
        <w:rPr>
          <w:rFonts w:ascii="Times New Roman" w:hAnsi="Times New Roman" w:cs="Times New Roman"/>
          <w:sz w:val="24"/>
          <w:szCs w:val="24"/>
        </w:rPr>
      </w:pPr>
    </w:p>
    <w:p w14:paraId="531EB433" w14:textId="3087297A" w:rsidR="00572456" w:rsidRDefault="00352689"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95 täiendatakse punktiga 4 järgmises sõnastuses: </w:t>
      </w:r>
    </w:p>
    <w:p w14:paraId="3F94BDF3" w14:textId="77777777" w:rsidR="00352689" w:rsidRPr="00352689" w:rsidRDefault="00352689" w:rsidP="00CF135E">
      <w:pPr>
        <w:pStyle w:val="Loendilik"/>
        <w:jc w:val="both"/>
        <w:rPr>
          <w:rFonts w:ascii="Times New Roman" w:hAnsi="Times New Roman" w:cs="Times New Roman"/>
          <w:sz w:val="24"/>
          <w:szCs w:val="24"/>
        </w:rPr>
      </w:pPr>
    </w:p>
    <w:p w14:paraId="3227E54E" w14:textId="3CFFDA02" w:rsidR="00352689" w:rsidRDefault="00352689"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352689">
        <w:rPr>
          <w:rFonts w:ascii="Times New Roman" w:hAnsi="Times New Roman" w:cs="Times New Roman"/>
          <w:sz w:val="24"/>
          <w:szCs w:val="24"/>
        </w:rPr>
        <w:t xml:space="preserve">talle ei osutata samal ajal kogukonnas elamise teenust, päeva- ja nädalahoiuteenust </w:t>
      </w:r>
      <w:r w:rsidR="00CD60A5" w:rsidRPr="008117DB">
        <w:rPr>
          <w:rFonts w:ascii="Times New Roman" w:hAnsi="Times New Roman" w:cs="Times New Roman"/>
          <w:sz w:val="24"/>
          <w:szCs w:val="24"/>
        </w:rPr>
        <w:t>ega</w:t>
      </w:r>
      <w:r w:rsidR="00CD60A5">
        <w:rPr>
          <w:rFonts w:ascii="Times New Roman" w:hAnsi="Times New Roman" w:cs="Times New Roman"/>
          <w:sz w:val="24"/>
          <w:szCs w:val="24"/>
        </w:rPr>
        <w:t xml:space="preserve"> </w:t>
      </w:r>
      <w:r w:rsidRPr="00352689">
        <w:rPr>
          <w:rFonts w:ascii="Times New Roman" w:hAnsi="Times New Roman" w:cs="Times New Roman"/>
          <w:sz w:val="24"/>
          <w:szCs w:val="24"/>
        </w:rPr>
        <w:t>ööpäevaringset erihooldusteenust.</w:t>
      </w:r>
      <w:r>
        <w:rPr>
          <w:rFonts w:ascii="Times New Roman" w:hAnsi="Times New Roman" w:cs="Times New Roman"/>
          <w:sz w:val="24"/>
          <w:szCs w:val="24"/>
        </w:rPr>
        <w:t xml:space="preserve">“; </w:t>
      </w:r>
    </w:p>
    <w:p w14:paraId="722D784D" w14:textId="2DC797C1" w:rsidR="00572456" w:rsidRDefault="00572456" w:rsidP="00CF135E">
      <w:pPr>
        <w:pStyle w:val="Loendilik"/>
        <w:spacing w:after="0" w:line="240" w:lineRule="auto"/>
        <w:ind w:left="0"/>
        <w:jc w:val="both"/>
        <w:rPr>
          <w:rFonts w:ascii="Times New Roman" w:hAnsi="Times New Roman" w:cs="Times New Roman"/>
          <w:sz w:val="24"/>
          <w:szCs w:val="24"/>
        </w:rPr>
      </w:pPr>
    </w:p>
    <w:p w14:paraId="4C39307A" w14:textId="4EF07C72" w:rsidR="007A4B34" w:rsidRDefault="00DD3F9D"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98 punkt 3 muudetakse ja sõnastatakse järgmiselt: </w:t>
      </w:r>
    </w:p>
    <w:p w14:paraId="1D4E0011" w14:textId="77777777" w:rsidR="007A4B34" w:rsidRDefault="007A4B34" w:rsidP="00CF135E">
      <w:pPr>
        <w:pStyle w:val="Loendilik"/>
        <w:spacing w:after="0" w:line="240" w:lineRule="auto"/>
        <w:ind w:left="0"/>
        <w:jc w:val="both"/>
        <w:rPr>
          <w:rFonts w:ascii="Times New Roman" w:hAnsi="Times New Roman" w:cs="Times New Roman"/>
          <w:sz w:val="24"/>
          <w:szCs w:val="24"/>
        </w:rPr>
      </w:pPr>
    </w:p>
    <w:p w14:paraId="6CB9BA15" w14:textId="4ED0DFF3" w:rsidR="00CD60A5" w:rsidRDefault="00CD60A5" w:rsidP="00CF135E">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CD60A5">
        <w:rPr>
          <w:rFonts w:ascii="Times New Roman" w:hAnsi="Times New Roman" w:cs="Times New Roman"/>
          <w:sz w:val="24"/>
          <w:szCs w:val="24"/>
        </w:rPr>
        <w:t xml:space="preserve">3) talle ei osutata samal ajal igapäevaelu toetamise teenust, toetatud elamise teenust, päeva- ja nädalahoiuteenust </w:t>
      </w:r>
      <w:r w:rsidR="009B7241" w:rsidRPr="008117DB">
        <w:rPr>
          <w:rFonts w:ascii="Times New Roman" w:hAnsi="Times New Roman" w:cs="Times New Roman"/>
          <w:sz w:val="24"/>
          <w:szCs w:val="24"/>
        </w:rPr>
        <w:t>ega</w:t>
      </w:r>
      <w:r w:rsidRPr="00CD60A5">
        <w:rPr>
          <w:rFonts w:ascii="Times New Roman" w:hAnsi="Times New Roman" w:cs="Times New Roman"/>
          <w:sz w:val="24"/>
          <w:szCs w:val="24"/>
        </w:rPr>
        <w:t xml:space="preserve"> ööpäevaringset erihooldusteenust.</w:t>
      </w:r>
      <w:r>
        <w:rPr>
          <w:rFonts w:ascii="Times New Roman" w:hAnsi="Times New Roman" w:cs="Times New Roman"/>
          <w:sz w:val="24"/>
          <w:szCs w:val="24"/>
        </w:rPr>
        <w:t xml:space="preserve">“; </w:t>
      </w:r>
    </w:p>
    <w:p w14:paraId="6A8C4786" w14:textId="77777777" w:rsidR="002E7133" w:rsidRDefault="002E7133" w:rsidP="00CF135E">
      <w:pPr>
        <w:pStyle w:val="Loendilik"/>
        <w:spacing w:after="0" w:line="240" w:lineRule="auto"/>
        <w:ind w:left="0"/>
        <w:jc w:val="both"/>
        <w:rPr>
          <w:rFonts w:ascii="Times New Roman" w:hAnsi="Times New Roman" w:cs="Times New Roman"/>
          <w:sz w:val="24"/>
          <w:szCs w:val="24"/>
        </w:rPr>
      </w:pPr>
    </w:p>
    <w:p w14:paraId="0668C313" w14:textId="77464501" w:rsidR="007A4B34" w:rsidRDefault="00142E84"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 3. peatüki 3. jagu täiendatakse 5</w:t>
      </w:r>
      <w:r>
        <w:rPr>
          <w:rFonts w:ascii="Times New Roman" w:hAnsi="Times New Roman" w:cs="Times New Roman"/>
          <w:sz w:val="24"/>
          <w:szCs w:val="24"/>
          <w:vertAlign w:val="superscript"/>
        </w:rPr>
        <w:t>1</w:t>
      </w:r>
      <w:r>
        <w:rPr>
          <w:rFonts w:ascii="Times New Roman" w:hAnsi="Times New Roman" w:cs="Times New Roman"/>
          <w:sz w:val="24"/>
          <w:szCs w:val="24"/>
        </w:rPr>
        <w:t xml:space="preserve">. jaotisega järgmises sõnastuses: </w:t>
      </w:r>
    </w:p>
    <w:p w14:paraId="6168ECED" w14:textId="77777777" w:rsidR="00142E84" w:rsidRDefault="00142E84" w:rsidP="00CF135E">
      <w:pPr>
        <w:pStyle w:val="Loendilik"/>
        <w:spacing w:after="0" w:line="240" w:lineRule="auto"/>
        <w:ind w:left="0"/>
        <w:jc w:val="both"/>
        <w:rPr>
          <w:rFonts w:ascii="Times New Roman" w:hAnsi="Times New Roman" w:cs="Times New Roman"/>
          <w:sz w:val="24"/>
          <w:szCs w:val="24"/>
        </w:rPr>
      </w:pPr>
    </w:p>
    <w:p w14:paraId="31082886" w14:textId="55AF5E39" w:rsidR="00142E84" w:rsidRDefault="00142E84" w:rsidP="00CF135E">
      <w:pPr>
        <w:pStyle w:val="Loendilik"/>
        <w:spacing w:after="0" w:line="240" w:lineRule="auto"/>
        <w:ind w:left="0"/>
        <w:jc w:val="center"/>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b/>
          <w:bCs/>
          <w:sz w:val="24"/>
          <w:szCs w:val="24"/>
        </w:rPr>
        <w:t>5</w:t>
      </w:r>
      <w:r>
        <w:rPr>
          <w:rFonts w:ascii="Times New Roman" w:hAnsi="Times New Roman" w:cs="Times New Roman"/>
          <w:b/>
          <w:bCs/>
          <w:sz w:val="24"/>
          <w:szCs w:val="24"/>
          <w:vertAlign w:val="superscript"/>
        </w:rPr>
        <w:t>1</w:t>
      </w:r>
      <w:r>
        <w:rPr>
          <w:rFonts w:ascii="Times New Roman" w:hAnsi="Times New Roman" w:cs="Times New Roman"/>
          <w:b/>
          <w:bCs/>
          <w:sz w:val="24"/>
          <w:szCs w:val="24"/>
        </w:rPr>
        <w:t>. jaotis</w:t>
      </w:r>
    </w:p>
    <w:p w14:paraId="0046097E" w14:textId="38A5BF3C" w:rsidR="00142E84" w:rsidRDefault="00142E84" w:rsidP="00CF135E">
      <w:pPr>
        <w:pStyle w:val="Loendilik"/>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lastRenderedPageBreak/>
        <w:t>Päeva- ja nädalahoiuteenus</w:t>
      </w:r>
    </w:p>
    <w:p w14:paraId="23C71285" w14:textId="77777777" w:rsidR="007A51EC" w:rsidRDefault="007A51EC" w:rsidP="00CF135E">
      <w:pPr>
        <w:pStyle w:val="Loendilik"/>
        <w:spacing w:after="0" w:line="240" w:lineRule="auto"/>
        <w:ind w:left="0"/>
        <w:jc w:val="both"/>
        <w:rPr>
          <w:rFonts w:ascii="Times New Roman" w:hAnsi="Times New Roman" w:cs="Times New Roman"/>
          <w:b/>
          <w:bCs/>
          <w:sz w:val="24"/>
          <w:szCs w:val="24"/>
        </w:rPr>
      </w:pPr>
    </w:p>
    <w:p w14:paraId="6250A4BD" w14:textId="581DAE34" w:rsidR="00BC7E30" w:rsidRPr="00BC7E30" w:rsidRDefault="005B1219" w:rsidP="00CF135E">
      <w:pPr>
        <w:spacing w:after="0" w:line="240" w:lineRule="auto"/>
        <w:jc w:val="both"/>
        <w:rPr>
          <w:rFonts w:ascii="Times New Roman" w:hAnsi="Times New Roman" w:cs="Times New Roman"/>
          <w:b/>
          <w:bCs/>
          <w:sz w:val="24"/>
          <w:szCs w:val="24"/>
        </w:rPr>
      </w:pPr>
      <w:r w:rsidRPr="00BC7E30">
        <w:rPr>
          <w:rFonts w:ascii="Times New Roman" w:hAnsi="Times New Roman" w:cs="Times New Roman"/>
          <w:b/>
          <w:bCs/>
          <w:sz w:val="24"/>
          <w:szCs w:val="24"/>
        </w:rPr>
        <w:t>§ 99</w:t>
      </w:r>
      <w:r w:rsidRPr="00BC7E30">
        <w:rPr>
          <w:rFonts w:ascii="Times New Roman" w:hAnsi="Times New Roman" w:cs="Times New Roman"/>
          <w:b/>
          <w:bCs/>
          <w:sz w:val="24"/>
          <w:szCs w:val="24"/>
          <w:vertAlign w:val="superscript"/>
        </w:rPr>
        <w:t>1</w:t>
      </w:r>
      <w:r w:rsidRPr="00BC7E30">
        <w:rPr>
          <w:rFonts w:ascii="Times New Roman" w:hAnsi="Times New Roman" w:cs="Times New Roman"/>
          <w:b/>
          <w:bCs/>
          <w:sz w:val="24"/>
          <w:szCs w:val="24"/>
        </w:rPr>
        <w:t>.</w:t>
      </w:r>
      <w:r w:rsidR="00BC7E30" w:rsidRPr="00BC7E30">
        <w:rPr>
          <w:rFonts w:ascii="Times New Roman" w:hAnsi="Times New Roman" w:cs="Times New Roman"/>
          <w:b/>
          <w:bCs/>
          <w:sz w:val="24"/>
          <w:szCs w:val="24"/>
        </w:rPr>
        <w:t xml:space="preserve"> Päeva- ja nädalahoiuteenus</w:t>
      </w:r>
      <w:commentRangeStart w:id="24"/>
      <w:ins w:id="25" w:author="Helen Uustalu" w:date="2024-03-21T08:25:00Z">
        <w:r w:rsidR="006B4493">
          <w:rPr>
            <w:rFonts w:ascii="Times New Roman" w:hAnsi="Times New Roman" w:cs="Times New Roman"/>
            <w:b/>
            <w:bCs/>
            <w:sz w:val="24"/>
            <w:szCs w:val="24"/>
          </w:rPr>
          <w:t>e eesmärk</w:t>
        </w:r>
      </w:ins>
      <w:commentRangeEnd w:id="24"/>
      <w:ins w:id="26" w:author="Helen Uustalu" w:date="2024-03-21T08:26:00Z">
        <w:r w:rsidR="006B4493">
          <w:rPr>
            <w:rStyle w:val="Kommentaariviide"/>
          </w:rPr>
          <w:commentReference w:id="24"/>
        </w:r>
      </w:ins>
      <w:r w:rsidR="00BC7E30" w:rsidRPr="00BC7E30">
        <w:rPr>
          <w:rFonts w:ascii="Times New Roman" w:hAnsi="Times New Roman" w:cs="Times New Roman"/>
          <w:b/>
          <w:bCs/>
          <w:sz w:val="24"/>
          <w:szCs w:val="24"/>
        </w:rPr>
        <w:t xml:space="preserve"> </w:t>
      </w:r>
    </w:p>
    <w:p w14:paraId="5216DB92" w14:textId="77777777" w:rsidR="00C828CB" w:rsidRDefault="00C828CB" w:rsidP="00CF135E">
      <w:pPr>
        <w:spacing w:after="0" w:line="240" w:lineRule="auto"/>
        <w:jc w:val="both"/>
        <w:rPr>
          <w:rFonts w:ascii="Times New Roman" w:hAnsi="Times New Roman" w:cs="Times New Roman"/>
          <w:sz w:val="24"/>
          <w:szCs w:val="24"/>
        </w:rPr>
      </w:pPr>
    </w:p>
    <w:p w14:paraId="4ACCD9C0" w14:textId="2FBD8BD8"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(1) Päeva- ja nädalahoiuteenus on täisealise isiku vajaduspõhine hooldamine ja arendamine koos majutuse ja toitlustamisega, et võimaldada </w:t>
      </w:r>
      <w:del w:id="27" w:author="Mari Koik" w:date="2024-03-21T12:26:00Z">
        <w:r w:rsidRPr="00BC7E30" w:rsidDel="003215DC">
          <w:rPr>
            <w:rFonts w:ascii="Times New Roman" w:hAnsi="Times New Roman" w:cs="Times New Roman"/>
            <w:sz w:val="24"/>
            <w:szCs w:val="24"/>
          </w:rPr>
          <w:delText>teenus</w:delText>
        </w:r>
        <w:r w:rsidR="007E4D80" w:rsidDel="003215DC">
          <w:rPr>
            <w:rFonts w:ascii="Times New Roman" w:hAnsi="Times New Roman" w:cs="Times New Roman"/>
            <w:sz w:val="24"/>
            <w:szCs w:val="24"/>
          </w:rPr>
          <w:delText>t saama</w:delText>
        </w:r>
      </w:del>
      <w:ins w:id="28" w:author="Mari Koik" w:date="2024-03-21T12:26:00Z">
        <w:r w:rsidR="003215DC">
          <w:rPr>
            <w:rFonts w:ascii="Times New Roman" w:hAnsi="Times New Roman" w:cs="Times New Roman"/>
            <w:sz w:val="24"/>
            <w:szCs w:val="24"/>
          </w:rPr>
          <w:t>hoidu</w:t>
        </w:r>
      </w:ins>
      <w:r w:rsidRPr="00BC7E30">
        <w:rPr>
          <w:rFonts w:ascii="Times New Roman" w:hAnsi="Times New Roman" w:cs="Times New Roman"/>
          <w:sz w:val="24"/>
          <w:szCs w:val="24"/>
        </w:rPr>
        <w:t xml:space="preserve"> suunatud isikul jätkata elamist kodus, tagada </w:t>
      </w:r>
      <w:r w:rsidR="007E4D80">
        <w:rPr>
          <w:rFonts w:ascii="Times New Roman" w:hAnsi="Times New Roman" w:cs="Times New Roman"/>
          <w:sz w:val="24"/>
          <w:szCs w:val="24"/>
        </w:rPr>
        <w:t>tema</w:t>
      </w:r>
      <w:r w:rsidRPr="00BC7E30">
        <w:rPr>
          <w:rFonts w:ascii="Times New Roman" w:hAnsi="Times New Roman" w:cs="Times New Roman"/>
          <w:sz w:val="24"/>
          <w:szCs w:val="24"/>
        </w:rPr>
        <w:t xml:space="preserve"> iseseisva toimetuleku säilimine ja </w:t>
      </w:r>
      <w:del w:id="29" w:author="Mari Koik" w:date="2024-03-21T13:07:00Z">
        <w:r w:rsidRPr="00BC7E30" w:rsidDel="00E87AA8">
          <w:rPr>
            <w:rFonts w:ascii="Times New Roman" w:hAnsi="Times New Roman" w:cs="Times New Roman"/>
            <w:sz w:val="24"/>
            <w:szCs w:val="24"/>
          </w:rPr>
          <w:delText>suurenemine</w:delText>
        </w:r>
        <w:r w:rsidR="007E4D80" w:rsidDel="00E87AA8">
          <w:rPr>
            <w:rFonts w:ascii="Times New Roman" w:hAnsi="Times New Roman" w:cs="Times New Roman"/>
            <w:sz w:val="24"/>
            <w:szCs w:val="24"/>
          </w:rPr>
          <w:delText xml:space="preserve"> </w:delText>
        </w:r>
      </w:del>
      <w:ins w:id="30" w:author="Mari Koik" w:date="2024-03-21T13:07:00Z">
        <w:r w:rsidR="00E87AA8">
          <w:rPr>
            <w:rFonts w:ascii="Times New Roman" w:hAnsi="Times New Roman" w:cs="Times New Roman"/>
            <w:sz w:val="24"/>
            <w:szCs w:val="24"/>
          </w:rPr>
          <w:t>para</w:t>
        </w:r>
        <w:r w:rsidR="00E87AA8" w:rsidRPr="00BC7E30">
          <w:rPr>
            <w:rFonts w:ascii="Times New Roman" w:hAnsi="Times New Roman" w:cs="Times New Roman"/>
            <w:sz w:val="24"/>
            <w:szCs w:val="24"/>
          </w:rPr>
          <w:t>nemine</w:t>
        </w:r>
        <w:r w:rsidR="00E87AA8">
          <w:rPr>
            <w:rFonts w:ascii="Times New Roman" w:hAnsi="Times New Roman" w:cs="Times New Roman"/>
            <w:sz w:val="24"/>
            <w:szCs w:val="24"/>
          </w:rPr>
          <w:t xml:space="preserve"> </w:t>
        </w:r>
      </w:ins>
      <w:r w:rsidR="007E4D80">
        <w:rPr>
          <w:rFonts w:ascii="Times New Roman" w:hAnsi="Times New Roman" w:cs="Times New Roman"/>
          <w:sz w:val="24"/>
          <w:szCs w:val="24"/>
        </w:rPr>
        <w:t>ja</w:t>
      </w:r>
      <w:r w:rsidRPr="00BC7E30">
        <w:rPr>
          <w:rFonts w:ascii="Times New Roman" w:hAnsi="Times New Roman" w:cs="Times New Roman"/>
          <w:sz w:val="24"/>
          <w:szCs w:val="24"/>
        </w:rPr>
        <w:t xml:space="preserve"> turvaline keskkond teenuseosutaja territooriumil ning vähendada </w:t>
      </w:r>
      <w:del w:id="31" w:author="Mari Koik" w:date="2024-03-20T17:12:00Z">
        <w:r w:rsidRPr="00BC7E30" w:rsidDel="001C2746">
          <w:rPr>
            <w:rFonts w:ascii="Times New Roman" w:hAnsi="Times New Roman" w:cs="Times New Roman"/>
            <w:sz w:val="24"/>
            <w:szCs w:val="24"/>
          </w:rPr>
          <w:delText>teenus</w:delText>
        </w:r>
        <w:r w:rsidR="007E4D80" w:rsidDel="001C2746">
          <w:rPr>
            <w:rFonts w:ascii="Times New Roman" w:hAnsi="Times New Roman" w:cs="Times New Roman"/>
            <w:sz w:val="24"/>
            <w:szCs w:val="24"/>
          </w:rPr>
          <w:delText>t saama</w:delText>
        </w:r>
        <w:r w:rsidRPr="00BC7E30" w:rsidDel="001C2746">
          <w:rPr>
            <w:rFonts w:ascii="Times New Roman" w:hAnsi="Times New Roman" w:cs="Times New Roman"/>
            <w:sz w:val="24"/>
            <w:szCs w:val="24"/>
          </w:rPr>
          <w:delText xml:space="preserve"> suunatud </w:delText>
        </w:r>
      </w:del>
      <w:r w:rsidRPr="00BC7E30">
        <w:rPr>
          <w:rFonts w:ascii="Times New Roman" w:hAnsi="Times New Roman" w:cs="Times New Roman"/>
          <w:sz w:val="24"/>
          <w:szCs w:val="24"/>
        </w:rPr>
        <w:t>isiku lähedaste hoolduskoormust, toetada nende tööturul püsimist ja ühiskonnaelus osalemist.</w:t>
      </w:r>
    </w:p>
    <w:p w14:paraId="44B35F64" w14:textId="77777777" w:rsidR="00BC7E30" w:rsidRDefault="00BC7E30" w:rsidP="00CF135E">
      <w:pPr>
        <w:spacing w:after="0" w:line="240" w:lineRule="auto"/>
        <w:jc w:val="both"/>
        <w:rPr>
          <w:rFonts w:ascii="Times New Roman" w:hAnsi="Times New Roman" w:cs="Times New Roman"/>
          <w:sz w:val="24"/>
          <w:szCs w:val="24"/>
        </w:rPr>
      </w:pPr>
    </w:p>
    <w:p w14:paraId="2FCA7497" w14:textId="2AE6E8CE"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(2) Päeva- ja nädalahoiuteenuse </w:t>
      </w:r>
      <w:del w:id="32" w:author="Mari Koik" w:date="2024-03-21T13:08:00Z">
        <w:r w:rsidRPr="00BC7E30" w:rsidDel="00E87AA8">
          <w:rPr>
            <w:rFonts w:ascii="Times New Roman" w:hAnsi="Times New Roman" w:cs="Times New Roman"/>
            <w:sz w:val="24"/>
            <w:szCs w:val="24"/>
          </w:rPr>
          <w:delText>osutamise käigus on teenuse</w:delText>
        </w:r>
      </w:del>
      <w:r w:rsidRPr="00BC7E30">
        <w:rPr>
          <w:rFonts w:ascii="Times New Roman" w:hAnsi="Times New Roman" w:cs="Times New Roman"/>
          <w:sz w:val="24"/>
          <w:szCs w:val="24"/>
        </w:rPr>
        <w:t xml:space="preserve">osutaja </w:t>
      </w:r>
      <w:ins w:id="33" w:author="Mari Koik" w:date="2024-03-21T13:08:00Z">
        <w:r w:rsidR="00E87AA8">
          <w:rPr>
            <w:rFonts w:ascii="Times New Roman" w:hAnsi="Times New Roman" w:cs="Times New Roman"/>
            <w:sz w:val="24"/>
            <w:szCs w:val="24"/>
          </w:rPr>
          <w:t xml:space="preserve">on </w:t>
        </w:r>
      </w:ins>
      <w:r w:rsidRPr="00BC7E30">
        <w:rPr>
          <w:rFonts w:ascii="Times New Roman" w:hAnsi="Times New Roman" w:cs="Times New Roman"/>
          <w:sz w:val="24"/>
          <w:szCs w:val="24"/>
        </w:rPr>
        <w:t>kohustatud lähtuvalt isiku vajadustest ja suunamisotsuses nimetatud teenuse saamise eesmärgist:</w:t>
      </w:r>
    </w:p>
    <w:p w14:paraId="04E79688" w14:textId="305F5E1D"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1) tagama päeva- ja nädalahoiuteenust saava isiku turvalisuse;</w:t>
      </w:r>
    </w:p>
    <w:p w14:paraId="4386926F" w14:textId="77777777"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2) juhendama ja abistama isikut enese eest hoolitsemisel; </w:t>
      </w:r>
    </w:p>
    <w:p w14:paraId="1CAC7A8D" w14:textId="46093C9F"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3) juhendama ja abistama isikut koostöös lähedastega tervishoiuteenuse osutaja määratud raviskeemi järgimisel;</w:t>
      </w:r>
    </w:p>
    <w:p w14:paraId="1FE63EFA" w14:textId="77777777"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4) kujundama isiku isiklikke ja igapäevaelu oskusi, kaasates ta nimetatud oskusi arendavatesse tegevustesse, arvestades isiku terviseseisundit;</w:t>
      </w:r>
    </w:p>
    <w:p w14:paraId="5F0AC8CC" w14:textId="77777777"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5) juhendama isikut sotsiaalsete suhete loomisel, säilitamisel ja arendamisel;</w:t>
      </w:r>
    </w:p>
    <w:p w14:paraId="3BC61AFE" w14:textId="77777777"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6) juhendama isikut vaba aja sisustamisel;</w:t>
      </w:r>
    </w:p>
    <w:p w14:paraId="3A0656CB" w14:textId="021B78A0"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7) </w:t>
      </w:r>
      <w:r w:rsidR="007E4D80">
        <w:rPr>
          <w:rFonts w:ascii="Times New Roman" w:hAnsi="Times New Roman" w:cs="Times New Roman"/>
          <w:sz w:val="24"/>
          <w:szCs w:val="24"/>
        </w:rPr>
        <w:t>kaasama</w:t>
      </w:r>
      <w:r w:rsidRPr="00BC7E30">
        <w:rPr>
          <w:rFonts w:ascii="Times New Roman" w:hAnsi="Times New Roman" w:cs="Times New Roman"/>
          <w:sz w:val="24"/>
          <w:szCs w:val="24"/>
        </w:rPr>
        <w:t xml:space="preserve"> isiku </w:t>
      </w:r>
      <w:r w:rsidR="007E4D80">
        <w:rPr>
          <w:rFonts w:ascii="Times New Roman" w:hAnsi="Times New Roman" w:cs="Times New Roman"/>
          <w:sz w:val="24"/>
          <w:szCs w:val="24"/>
        </w:rPr>
        <w:t xml:space="preserve">lähtuvalt tema </w:t>
      </w:r>
      <w:r w:rsidRPr="00BC7E30">
        <w:rPr>
          <w:rFonts w:ascii="Times New Roman" w:hAnsi="Times New Roman" w:cs="Times New Roman"/>
          <w:sz w:val="24"/>
          <w:szCs w:val="24"/>
        </w:rPr>
        <w:t xml:space="preserve">võimetest ja oskustest töösarnasesse tegevusse </w:t>
      </w:r>
      <w:r w:rsidR="00882862">
        <w:rPr>
          <w:rFonts w:ascii="Times New Roman" w:hAnsi="Times New Roman" w:cs="Times New Roman"/>
          <w:sz w:val="24"/>
          <w:szCs w:val="24"/>
        </w:rPr>
        <w:t>ja</w:t>
      </w:r>
      <w:r w:rsidRPr="00BC7E30">
        <w:rPr>
          <w:rFonts w:ascii="Times New Roman" w:hAnsi="Times New Roman" w:cs="Times New Roman"/>
          <w:sz w:val="24"/>
          <w:szCs w:val="24"/>
        </w:rPr>
        <w:t xml:space="preserve"> selles </w:t>
      </w:r>
      <w:r w:rsidR="00882862">
        <w:rPr>
          <w:rFonts w:ascii="Times New Roman" w:hAnsi="Times New Roman" w:cs="Times New Roman"/>
          <w:sz w:val="24"/>
          <w:szCs w:val="24"/>
        </w:rPr>
        <w:t>teda</w:t>
      </w:r>
      <w:r w:rsidRPr="00BC7E30">
        <w:rPr>
          <w:rFonts w:ascii="Times New Roman" w:hAnsi="Times New Roman" w:cs="Times New Roman"/>
          <w:sz w:val="24"/>
          <w:szCs w:val="24"/>
        </w:rPr>
        <w:t xml:space="preserve"> juhendama;</w:t>
      </w:r>
    </w:p>
    <w:p w14:paraId="203C7F64" w14:textId="0CD130BE"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8) nõustama isiku lähedasi </w:t>
      </w:r>
      <w:r w:rsidR="00882862">
        <w:rPr>
          <w:rFonts w:ascii="Times New Roman" w:hAnsi="Times New Roman" w:cs="Times New Roman"/>
          <w:sz w:val="24"/>
          <w:szCs w:val="24"/>
        </w:rPr>
        <w:t>tema</w:t>
      </w:r>
      <w:r w:rsidRPr="00BC7E30">
        <w:rPr>
          <w:rFonts w:ascii="Times New Roman" w:hAnsi="Times New Roman" w:cs="Times New Roman"/>
          <w:sz w:val="24"/>
          <w:szCs w:val="24"/>
        </w:rPr>
        <w:t xml:space="preserve"> käitumise ja temaga suhtlemise eripärades ning tegema </w:t>
      </w:r>
      <w:del w:id="34" w:author="Mari Koik" w:date="2024-03-20T17:13:00Z">
        <w:r w:rsidRPr="00BC7E30" w:rsidDel="001C2746">
          <w:rPr>
            <w:rFonts w:ascii="Times New Roman" w:hAnsi="Times New Roman" w:cs="Times New Roman"/>
            <w:sz w:val="24"/>
            <w:szCs w:val="24"/>
          </w:rPr>
          <w:delText xml:space="preserve">nendega </w:delText>
        </w:r>
      </w:del>
      <w:ins w:id="35" w:author="Mari Koik" w:date="2024-03-20T17:13:00Z">
        <w:r w:rsidR="001C2746">
          <w:rPr>
            <w:rFonts w:ascii="Times New Roman" w:hAnsi="Times New Roman" w:cs="Times New Roman"/>
            <w:sz w:val="24"/>
            <w:szCs w:val="24"/>
          </w:rPr>
          <w:t>lähedast</w:t>
        </w:r>
        <w:r w:rsidR="001C2746" w:rsidRPr="00BC7E30">
          <w:rPr>
            <w:rFonts w:ascii="Times New Roman" w:hAnsi="Times New Roman" w:cs="Times New Roman"/>
            <w:sz w:val="24"/>
            <w:szCs w:val="24"/>
          </w:rPr>
          <w:t xml:space="preserve">ega </w:t>
        </w:r>
      </w:ins>
      <w:r w:rsidRPr="00BC7E30">
        <w:rPr>
          <w:rFonts w:ascii="Times New Roman" w:hAnsi="Times New Roman" w:cs="Times New Roman"/>
          <w:sz w:val="24"/>
          <w:szCs w:val="24"/>
        </w:rPr>
        <w:t>koostööd;</w:t>
      </w:r>
    </w:p>
    <w:p w14:paraId="4BEFEA68" w14:textId="77777777"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9) viima ellu muid tegevusi, mis on vajalikud päeva- ja nädalahoiuteenuse eesmärkide saavutamiseks.</w:t>
      </w:r>
    </w:p>
    <w:p w14:paraId="4E0071C5" w14:textId="77777777" w:rsidR="00BC7E30" w:rsidRPr="00BC7E30" w:rsidRDefault="00BC7E30" w:rsidP="00CF135E">
      <w:pPr>
        <w:pStyle w:val="Loendilik"/>
        <w:spacing w:after="0" w:line="240" w:lineRule="auto"/>
        <w:jc w:val="both"/>
        <w:rPr>
          <w:rFonts w:ascii="Times New Roman" w:hAnsi="Times New Roman" w:cs="Times New Roman"/>
          <w:sz w:val="24"/>
          <w:szCs w:val="24"/>
        </w:rPr>
      </w:pPr>
    </w:p>
    <w:p w14:paraId="0219722E" w14:textId="7691CE2B" w:rsidR="00BC7E30" w:rsidRPr="009620E0" w:rsidRDefault="00BC7E30" w:rsidP="00CF135E">
      <w:pPr>
        <w:spacing w:after="0" w:line="240" w:lineRule="auto"/>
        <w:jc w:val="both"/>
        <w:rPr>
          <w:rFonts w:ascii="Times New Roman" w:hAnsi="Times New Roman" w:cs="Times New Roman"/>
          <w:b/>
          <w:bCs/>
          <w:sz w:val="24"/>
          <w:szCs w:val="24"/>
        </w:rPr>
      </w:pPr>
      <w:r w:rsidRPr="009620E0">
        <w:rPr>
          <w:rFonts w:ascii="Times New Roman" w:hAnsi="Times New Roman" w:cs="Times New Roman"/>
          <w:b/>
          <w:bCs/>
          <w:sz w:val="24"/>
          <w:szCs w:val="24"/>
        </w:rPr>
        <w:t xml:space="preserve">§ </w:t>
      </w:r>
      <w:r w:rsidR="009620E0" w:rsidRPr="009620E0">
        <w:rPr>
          <w:rFonts w:ascii="Times New Roman" w:hAnsi="Times New Roman" w:cs="Times New Roman"/>
          <w:b/>
          <w:bCs/>
          <w:sz w:val="24"/>
          <w:szCs w:val="24"/>
        </w:rPr>
        <w:t>99</w:t>
      </w:r>
      <w:r w:rsidR="009620E0" w:rsidRPr="009620E0">
        <w:rPr>
          <w:rFonts w:ascii="Times New Roman" w:hAnsi="Times New Roman" w:cs="Times New Roman"/>
          <w:b/>
          <w:bCs/>
          <w:sz w:val="24"/>
          <w:szCs w:val="24"/>
          <w:vertAlign w:val="superscript"/>
        </w:rPr>
        <w:t>2</w:t>
      </w:r>
      <w:r w:rsidRPr="009620E0">
        <w:rPr>
          <w:rFonts w:ascii="Times New Roman" w:hAnsi="Times New Roman" w:cs="Times New Roman"/>
          <w:b/>
          <w:bCs/>
          <w:sz w:val="24"/>
          <w:szCs w:val="24"/>
        </w:rPr>
        <w:t>. Riigieelarvest rahastatavat päeva- ja nädalahoiuteenust saama õigustatud isikud</w:t>
      </w:r>
    </w:p>
    <w:p w14:paraId="000C6979" w14:textId="77777777" w:rsidR="00BC7E30" w:rsidRDefault="00BC7E30" w:rsidP="00CF135E">
      <w:pPr>
        <w:spacing w:after="0" w:line="240" w:lineRule="auto"/>
        <w:jc w:val="both"/>
        <w:rPr>
          <w:rFonts w:ascii="Times New Roman" w:hAnsi="Times New Roman" w:cs="Times New Roman"/>
          <w:sz w:val="24"/>
          <w:szCs w:val="24"/>
        </w:rPr>
      </w:pPr>
    </w:p>
    <w:p w14:paraId="253DF97F" w14:textId="113381EF"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Õigus saada päeva- ja nädalahoiuteenust on täisealisel isikul, välja arvatud käesoleva seaduse § 72 lõikes 2 nimetatud isikul, kes vastab järgmistele tingimustele:</w:t>
      </w:r>
    </w:p>
    <w:p w14:paraId="55994C1D" w14:textId="62DA7943"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1) </w:t>
      </w:r>
      <w:r w:rsidR="00882862">
        <w:rPr>
          <w:rFonts w:ascii="Times New Roman" w:hAnsi="Times New Roman" w:cs="Times New Roman"/>
          <w:sz w:val="24"/>
          <w:szCs w:val="24"/>
        </w:rPr>
        <w:t>tal</w:t>
      </w:r>
      <w:r w:rsidRPr="00BC7E30">
        <w:rPr>
          <w:rFonts w:ascii="Times New Roman" w:hAnsi="Times New Roman" w:cs="Times New Roman"/>
          <w:sz w:val="24"/>
          <w:szCs w:val="24"/>
        </w:rPr>
        <w:t xml:space="preserve"> on raske, sügava või püsiva kuluga </w:t>
      </w:r>
      <w:commentRangeStart w:id="36"/>
      <w:r w:rsidRPr="00BC7E30">
        <w:rPr>
          <w:rFonts w:ascii="Times New Roman" w:hAnsi="Times New Roman" w:cs="Times New Roman"/>
          <w:sz w:val="24"/>
          <w:szCs w:val="24"/>
        </w:rPr>
        <w:t>psüühikahäire ja mõõdukas</w:t>
      </w:r>
      <w:commentRangeEnd w:id="36"/>
      <w:r w:rsidR="006B4493">
        <w:rPr>
          <w:rStyle w:val="Kommentaariviide"/>
        </w:rPr>
        <w:commentReference w:id="36"/>
      </w:r>
      <w:r w:rsidRPr="00BC7E30">
        <w:rPr>
          <w:rFonts w:ascii="Times New Roman" w:hAnsi="Times New Roman" w:cs="Times New Roman"/>
          <w:sz w:val="24"/>
          <w:szCs w:val="24"/>
        </w:rPr>
        <w:t xml:space="preserve">, raske, sügav või muu </w:t>
      </w:r>
      <w:r w:rsidRPr="005A6C5E">
        <w:rPr>
          <w:rFonts w:ascii="Times New Roman" w:hAnsi="Times New Roman" w:cs="Times New Roman"/>
          <w:sz w:val="24"/>
          <w:szCs w:val="24"/>
        </w:rPr>
        <w:t xml:space="preserve">täpsustatud </w:t>
      </w:r>
      <w:r w:rsidR="00405777" w:rsidRPr="005A6C5E">
        <w:rPr>
          <w:rFonts w:ascii="Times New Roman" w:hAnsi="Times New Roman" w:cs="Times New Roman"/>
          <w:sz w:val="24"/>
          <w:szCs w:val="24"/>
        </w:rPr>
        <w:t>või</w:t>
      </w:r>
      <w:r w:rsidRPr="005A6C5E">
        <w:rPr>
          <w:rFonts w:ascii="Times New Roman" w:hAnsi="Times New Roman" w:cs="Times New Roman"/>
          <w:sz w:val="24"/>
          <w:szCs w:val="24"/>
        </w:rPr>
        <w:t xml:space="preserve"> täpsustamata</w:t>
      </w:r>
      <w:r w:rsidRPr="00BC7E30">
        <w:rPr>
          <w:rFonts w:ascii="Times New Roman" w:hAnsi="Times New Roman" w:cs="Times New Roman"/>
          <w:sz w:val="24"/>
          <w:szCs w:val="24"/>
        </w:rPr>
        <w:t xml:space="preserve"> intellektipuue;</w:t>
      </w:r>
    </w:p>
    <w:p w14:paraId="7509D03F" w14:textId="772BD522"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2) </w:t>
      </w:r>
      <w:r w:rsidR="00AE0222" w:rsidRPr="00AE0222">
        <w:rPr>
          <w:rFonts w:ascii="Times New Roman" w:hAnsi="Times New Roman" w:cs="Times New Roman"/>
          <w:sz w:val="24"/>
          <w:szCs w:val="24"/>
        </w:rPr>
        <w:t xml:space="preserve">tal on </w:t>
      </w:r>
      <w:del w:id="37" w:author="Mari Koik" w:date="2024-03-18T16:28:00Z">
        <w:r w:rsidR="00AE0222" w:rsidRPr="00AE0222" w:rsidDel="000D155B">
          <w:rPr>
            <w:rFonts w:ascii="Times New Roman" w:hAnsi="Times New Roman" w:cs="Times New Roman"/>
            <w:sz w:val="24"/>
            <w:szCs w:val="24"/>
          </w:rPr>
          <w:delText xml:space="preserve">tuvastatud </w:delText>
        </w:r>
      </w:del>
      <w:r w:rsidR="00AE0222" w:rsidRPr="00AE0222">
        <w:rPr>
          <w:rFonts w:ascii="Times New Roman" w:hAnsi="Times New Roman" w:cs="Times New Roman"/>
          <w:sz w:val="24"/>
          <w:szCs w:val="24"/>
        </w:rPr>
        <w:t xml:space="preserve">töövõimetoetuse seaduse alusel </w:t>
      </w:r>
      <w:ins w:id="38" w:author="Mari Koik" w:date="2024-03-18T16:28:00Z">
        <w:r w:rsidR="000D155B" w:rsidRPr="00AE0222">
          <w:rPr>
            <w:rFonts w:ascii="Times New Roman" w:hAnsi="Times New Roman" w:cs="Times New Roman"/>
            <w:sz w:val="24"/>
            <w:szCs w:val="24"/>
          </w:rPr>
          <w:t xml:space="preserve">tuvastatud </w:t>
        </w:r>
      </w:ins>
      <w:r w:rsidR="00AE0222" w:rsidRPr="00AE0222">
        <w:rPr>
          <w:rFonts w:ascii="Times New Roman" w:hAnsi="Times New Roman" w:cs="Times New Roman"/>
          <w:sz w:val="24"/>
          <w:szCs w:val="24"/>
        </w:rPr>
        <w:t>puuduv töövõime, välja arvatud juhul, kui ta on jõudnud riikliku pensionikindlustuse seaduse §-s 7 sätestatud vanaduspensioniikka</w:t>
      </w:r>
      <w:r w:rsidRPr="00BC7E30">
        <w:rPr>
          <w:rFonts w:ascii="Times New Roman" w:hAnsi="Times New Roman" w:cs="Times New Roman"/>
          <w:sz w:val="24"/>
          <w:szCs w:val="24"/>
        </w:rPr>
        <w:t>;</w:t>
      </w:r>
    </w:p>
    <w:p w14:paraId="1486E751" w14:textId="672B295E"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3) </w:t>
      </w:r>
      <w:r w:rsidR="00882862">
        <w:rPr>
          <w:rFonts w:ascii="Times New Roman" w:hAnsi="Times New Roman" w:cs="Times New Roman"/>
          <w:sz w:val="24"/>
          <w:szCs w:val="24"/>
        </w:rPr>
        <w:t>tema</w:t>
      </w:r>
      <w:r w:rsidRPr="00BC7E30">
        <w:rPr>
          <w:rFonts w:ascii="Times New Roman" w:hAnsi="Times New Roman" w:cs="Times New Roman"/>
          <w:sz w:val="24"/>
          <w:szCs w:val="24"/>
        </w:rPr>
        <w:t xml:space="preserve"> toetusvajaduse hindamisel on olulistes eluvaldkondades tuvastatud äärmuslik abi- ja toetusvajadus ning päeva- ja nädalahoiu</w:t>
      </w:r>
      <w:del w:id="39" w:author="Mari Koik" w:date="2024-03-21T13:12:00Z">
        <w:r w:rsidRPr="00BC7E30" w:rsidDel="00E668AA">
          <w:rPr>
            <w:rFonts w:ascii="Times New Roman" w:hAnsi="Times New Roman" w:cs="Times New Roman"/>
            <w:sz w:val="24"/>
            <w:szCs w:val="24"/>
          </w:rPr>
          <w:delText>teenuse</w:delText>
        </w:r>
      </w:del>
      <w:r w:rsidRPr="00BC7E30">
        <w:rPr>
          <w:rFonts w:ascii="Times New Roman" w:hAnsi="Times New Roman" w:cs="Times New Roman"/>
          <w:sz w:val="24"/>
          <w:szCs w:val="24"/>
        </w:rPr>
        <w:t xml:space="preserve"> vajadus vähemalt </w:t>
      </w:r>
      <w:r w:rsidR="00DC2E92">
        <w:rPr>
          <w:rFonts w:ascii="Times New Roman" w:hAnsi="Times New Roman" w:cs="Times New Roman"/>
          <w:sz w:val="24"/>
          <w:szCs w:val="24"/>
        </w:rPr>
        <w:t>kümnel</w:t>
      </w:r>
      <w:r w:rsidR="00435630">
        <w:rPr>
          <w:rFonts w:ascii="Times New Roman" w:hAnsi="Times New Roman" w:cs="Times New Roman"/>
          <w:sz w:val="24"/>
          <w:szCs w:val="24"/>
        </w:rPr>
        <w:t xml:space="preserve"> </w:t>
      </w:r>
      <w:r w:rsidRPr="00BC7E30">
        <w:rPr>
          <w:rFonts w:ascii="Times New Roman" w:hAnsi="Times New Roman" w:cs="Times New Roman"/>
          <w:sz w:val="24"/>
          <w:szCs w:val="24"/>
        </w:rPr>
        <w:t>päeval kuus;</w:t>
      </w:r>
    </w:p>
    <w:p w14:paraId="1664CD98" w14:textId="0BDFBE55"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4) </w:t>
      </w:r>
      <w:r w:rsidR="00882862">
        <w:rPr>
          <w:rFonts w:ascii="Times New Roman" w:hAnsi="Times New Roman" w:cs="Times New Roman"/>
          <w:sz w:val="24"/>
          <w:szCs w:val="24"/>
        </w:rPr>
        <w:t>tema</w:t>
      </w:r>
      <w:r w:rsidRPr="00BC7E30">
        <w:rPr>
          <w:rFonts w:ascii="Times New Roman" w:hAnsi="Times New Roman" w:cs="Times New Roman"/>
          <w:sz w:val="24"/>
          <w:szCs w:val="24"/>
        </w:rPr>
        <w:t xml:space="preserve"> toimetulekut ei ole võimalik tagada muu käesolevas seaduses nimetatud sotsiaalteenusega;</w:t>
      </w:r>
    </w:p>
    <w:p w14:paraId="342FF86B" w14:textId="7D2C9B43"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5) </w:t>
      </w:r>
      <w:r w:rsidR="00882862">
        <w:rPr>
          <w:rFonts w:ascii="Times New Roman" w:hAnsi="Times New Roman" w:cs="Times New Roman"/>
          <w:sz w:val="24"/>
          <w:szCs w:val="24"/>
        </w:rPr>
        <w:t>talle</w:t>
      </w:r>
      <w:r w:rsidRPr="00BC7E30">
        <w:rPr>
          <w:rFonts w:ascii="Times New Roman" w:hAnsi="Times New Roman" w:cs="Times New Roman"/>
          <w:sz w:val="24"/>
          <w:szCs w:val="24"/>
        </w:rPr>
        <w:t xml:space="preserve"> ei osutata samal ajal igapäevaelu toetamise teenust, töötamise toetamise teenust, toetatud elamise teenust, kogukonnas elamise teenust </w:t>
      </w:r>
      <w:r w:rsidR="00E7061A" w:rsidRPr="00696403">
        <w:rPr>
          <w:rFonts w:ascii="Times New Roman" w:hAnsi="Times New Roman" w:cs="Times New Roman"/>
          <w:sz w:val="24"/>
          <w:szCs w:val="24"/>
        </w:rPr>
        <w:t>ega</w:t>
      </w:r>
      <w:r w:rsidRPr="00BC7E30">
        <w:rPr>
          <w:rFonts w:ascii="Times New Roman" w:hAnsi="Times New Roman" w:cs="Times New Roman"/>
          <w:sz w:val="24"/>
          <w:szCs w:val="24"/>
        </w:rPr>
        <w:t xml:space="preserve"> ööpäevaringset erihooldusteenust. </w:t>
      </w:r>
    </w:p>
    <w:p w14:paraId="2F59DD31" w14:textId="77777777" w:rsidR="00BC7E30" w:rsidRPr="00BC7E30" w:rsidRDefault="00BC7E30" w:rsidP="00CF135E">
      <w:pPr>
        <w:pStyle w:val="Loendilik"/>
        <w:spacing w:after="0" w:line="240" w:lineRule="auto"/>
        <w:jc w:val="both"/>
        <w:rPr>
          <w:rFonts w:ascii="Times New Roman" w:hAnsi="Times New Roman" w:cs="Times New Roman"/>
          <w:sz w:val="24"/>
          <w:szCs w:val="24"/>
        </w:rPr>
      </w:pPr>
    </w:p>
    <w:p w14:paraId="25875CBF" w14:textId="5ED89C2C" w:rsidR="00BC7E30" w:rsidRPr="009620E0" w:rsidRDefault="00BC7E30" w:rsidP="00CF135E">
      <w:pPr>
        <w:spacing w:after="0" w:line="240" w:lineRule="auto"/>
        <w:jc w:val="both"/>
        <w:rPr>
          <w:rFonts w:ascii="Times New Roman" w:hAnsi="Times New Roman" w:cs="Times New Roman"/>
          <w:b/>
          <w:bCs/>
          <w:sz w:val="24"/>
          <w:szCs w:val="24"/>
        </w:rPr>
      </w:pPr>
      <w:r w:rsidRPr="009620E0">
        <w:rPr>
          <w:rFonts w:ascii="Times New Roman" w:hAnsi="Times New Roman" w:cs="Times New Roman"/>
          <w:b/>
          <w:bCs/>
          <w:sz w:val="24"/>
          <w:szCs w:val="24"/>
        </w:rPr>
        <w:t xml:space="preserve">§ </w:t>
      </w:r>
      <w:r w:rsidR="009620E0" w:rsidRPr="009620E0">
        <w:rPr>
          <w:rFonts w:ascii="Times New Roman" w:hAnsi="Times New Roman" w:cs="Times New Roman"/>
          <w:b/>
          <w:bCs/>
          <w:sz w:val="24"/>
          <w:szCs w:val="24"/>
        </w:rPr>
        <w:t>99</w:t>
      </w:r>
      <w:r w:rsidR="009620E0" w:rsidRPr="009620E0">
        <w:rPr>
          <w:rFonts w:ascii="Times New Roman" w:hAnsi="Times New Roman" w:cs="Times New Roman"/>
          <w:b/>
          <w:bCs/>
          <w:sz w:val="24"/>
          <w:szCs w:val="24"/>
          <w:vertAlign w:val="superscript"/>
        </w:rPr>
        <w:t>3</w:t>
      </w:r>
      <w:r w:rsidRPr="009620E0">
        <w:rPr>
          <w:rFonts w:ascii="Times New Roman" w:hAnsi="Times New Roman" w:cs="Times New Roman"/>
          <w:b/>
          <w:bCs/>
          <w:sz w:val="24"/>
          <w:szCs w:val="24"/>
        </w:rPr>
        <w:t>. Nõuded päeva- ja nädalahoiuteenusele</w:t>
      </w:r>
    </w:p>
    <w:p w14:paraId="602CE81E" w14:textId="77777777" w:rsidR="00BC7E30" w:rsidRDefault="00BC7E30" w:rsidP="00CF135E">
      <w:pPr>
        <w:spacing w:after="0" w:line="240" w:lineRule="auto"/>
        <w:jc w:val="both"/>
        <w:rPr>
          <w:rFonts w:ascii="Times New Roman" w:hAnsi="Times New Roman" w:cs="Times New Roman"/>
          <w:sz w:val="24"/>
          <w:szCs w:val="24"/>
        </w:rPr>
      </w:pPr>
    </w:p>
    <w:p w14:paraId="54FDCADA" w14:textId="7A9EFE41" w:rsid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(1) Päeva- ja nädalahoiuteenuse sisuks olevaid käesoleva seaduse § </w:t>
      </w:r>
      <w:r w:rsidR="00572961">
        <w:rPr>
          <w:rFonts w:ascii="Times New Roman" w:hAnsi="Times New Roman" w:cs="Times New Roman"/>
          <w:sz w:val="24"/>
          <w:szCs w:val="24"/>
        </w:rPr>
        <w:t>99</w:t>
      </w:r>
      <w:r w:rsidR="00572961">
        <w:rPr>
          <w:rFonts w:ascii="Times New Roman" w:hAnsi="Times New Roman" w:cs="Times New Roman"/>
          <w:sz w:val="24"/>
          <w:szCs w:val="24"/>
          <w:vertAlign w:val="superscript"/>
        </w:rPr>
        <w:t>1</w:t>
      </w:r>
      <w:r w:rsidRPr="00BC7E30">
        <w:rPr>
          <w:rFonts w:ascii="Times New Roman" w:hAnsi="Times New Roman" w:cs="Times New Roman"/>
          <w:sz w:val="24"/>
          <w:szCs w:val="24"/>
        </w:rPr>
        <w:t xml:space="preserve"> lõikes 2 nimetatud tegevusi tuleb päeva- ja nädalahoiuteenust saava isiku suhtes ellu viia minimaalselt kümnel </w:t>
      </w:r>
      <w:r w:rsidR="00BF0734" w:rsidRPr="00BC7E30">
        <w:rPr>
          <w:rFonts w:ascii="Times New Roman" w:hAnsi="Times New Roman" w:cs="Times New Roman"/>
          <w:sz w:val="24"/>
          <w:szCs w:val="24"/>
        </w:rPr>
        <w:t xml:space="preserve">päeval </w:t>
      </w:r>
      <w:r w:rsidRPr="00BC7E30">
        <w:rPr>
          <w:rFonts w:ascii="Times New Roman" w:hAnsi="Times New Roman" w:cs="Times New Roman"/>
          <w:sz w:val="24"/>
          <w:szCs w:val="24"/>
        </w:rPr>
        <w:t>ja maksimaalselt 23 ööpäeva</w:t>
      </w:r>
      <w:r w:rsidR="00AF7A56">
        <w:rPr>
          <w:rFonts w:ascii="Times New Roman" w:hAnsi="Times New Roman" w:cs="Times New Roman"/>
          <w:sz w:val="24"/>
          <w:szCs w:val="24"/>
        </w:rPr>
        <w:t>l</w:t>
      </w:r>
      <w:r w:rsidRPr="00BC7E30">
        <w:rPr>
          <w:rFonts w:ascii="Times New Roman" w:hAnsi="Times New Roman" w:cs="Times New Roman"/>
          <w:sz w:val="24"/>
          <w:szCs w:val="24"/>
        </w:rPr>
        <w:t xml:space="preserve"> kuus</w:t>
      </w:r>
      <w:r w:rsidR="000E7A7C">
        <w:rPr>
          <w:rFonts w:ascii="Times New Roman" w:hAnsi="Times New Roman" w:cs="Times New Roman"/>
          <w:sz w:val="24"/>
          <w:szCs w:val="24"/>
        </w:rPr>
        <w:t xml:space="preserve">, välja arvatud käesoleva paragrahvi lõikes 2 </w:t>
      </w:r>
      <w:r w:rsidR="006C59DF">
        <w:rPr>
          <w:rFonts w:ascii="Times New Roman" w:hAnsi="Times New Roman" w:cs="Times New Roman"/>
          <w:sz w:val="24"/>
          <w:szCs w:val="24"/>
        </w:rPr>
        <w:t>sätestatud</w:t>
      </w:r>
      <w:r w:rsidR="000E7A7C">
        <w:rPr>
          <w:rFonts w:ascii="Times New Roman" w:hAnsi="Times New Roman" w:cs="Times New Roman"/>
          <w:sz w:val="24"/>
          <w:szCs w:val="24"/>
        </w:rPr>
        <w:t xml:space="preserve"> juhul. </w:t>
      </w:r>
    </w:p>
    <w:p w14:paraId="05812B6D" w14:textId="77777777" w:rsidR="00717093" w:rsidRDefault="00717093" w:rsidP="00CF135E">
      <w:pPr>
        <w:spacing w:after="0" w:line="240" w:lineRule="auto"/>
        <w:jc w:val="both"/>
        <w:rPr>
          <w:rFonts w:ascii="Times New Roman" w:hAnsi="Times New Roman" w:cs="Times New Roman"/>
          <w:sz w:val="24"/>
          <w:szCs w:val="24"/>
        </w:rPr>
      </w:pPr>
    </w:p>
    <w:p w14:paraId="62BC3CA2" w14:textId="0BEE4451" w:rsidR="00717093" w:rsidRPr="00BC7E30" w:rsidRDefault="00717093" w:rsidP="00CF13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F56681">
        <w:rPr>
          <w:rFonts w:ascii="Times New Roman" w:hAnsi="Times New Roman" w:cs="Times New Roman"/>
          <w:sz w:val="24"/>
          <w:szCs w:val="24"/>
        </w:rPr>
        <w:t xml:space="preserve"> </w:t>
      </w:r>
      <w:commentRangeStart w:id="40"/>
      <w:r w:rsidR="00673828">
        <w:rPr>
          <w:rFonts w:ascii="Times New Roman" w:hAnsi="Times New Roman" w:cs="Times New Roman"/>
          <w:sz w:val="24"/>
          <w:szCs w:val="24"/>
        </w:rPr>
        <w:t xml:space="preserve">Kuus kuud </w:t>
      </w:r>
      <w:ins w:id="41" w:author="Mari Koik" w:date="2024-03-18T16:35:00Z">
        <w:r w:rsidR="009426A8">
          <w:rPr>
            <w:rFonts w:ascii="Times New Roman" w:hAnsi="Times New Roman" w:cs="Times New Roman"/>
            <w:sz w:val="24"/>
            <w:szCs w:val="24"/>
          </w:rPr>
          <w:t xml:space="preserve">pärast </w:t>
        </w:r>
      </w:ins>
      <w:commentRangeEnd w:id="40"/>
      <w:ins w:id="42" w:author="Mari Koik" w:date="2024-03-18T16:36:00Z">
        <w:r w:rsidR="009426A8">
          <w:rPr>
            <w:rStyle w:val="Kommentaariviide"/>
          </w:rPr>
          <w:commentReference w:id="40"/>
        </w:r>
      </w:ins>
      <w:r w:rsidR="00673828">
        <w:rPr>
          <w:rFonts w:ascii="Times New Roman" w:hAnsi="Times New Roman" w:cs="Times New Roman"/>
          <w:sz w:val="24"/>
          <w:szCs w:val="24"/>
        </w:rPr>
        <w:t>e</w:t>
      </w:r>
      <w:r w:rsidR="00F56681" w:rsidRPr="00F56681">
        <w:rPr>
          <w:rFonts w:ascii="Times New Roman" w:hAnsi="Times New Roman" w:cs="Times New Roman"/>
          <w:sz w:val="24"/>
          <w:szCs w:val="24"/>
        </w:rPr>
        <w:t xml:space="preserve">smakordses suunamisotsuses märgitud teenuse </w:t>
      </w:r>
      <w:commentRangeStart w:id="43"/>
      <w:r w:rsidR="00F56681" w:rsidRPr="00F56681">
        <w:rPr>
          <w:rFonts w:ascii="Times New Roman" w:hAnsi="Times New Roman" w:cs="Times New Roman"/>
          <w:sz w:val="24"/>
          <w:szCs w:val="24"/>
        </w:rPr>
        <w:t>osutamiseks kokku lepitud</w:t>
      </w:r>
      <w:commentRangeEnd w:id="43"/>
      <w:r w:rsidR="00E668AA">
        <w:rPr>
          <w:rStyle w:val="Kommentaariviide"/>
        </w:rPr>
        <w:commentReference w:id="43"/>
      </w:r>
      <w:r w:rsidR="00F56681" w:rsidRPr="00F56681">
        <w:rPr>
          <w:rFonts w:ascii="Times New Roman" w:hAnsi="Times New Roman" w:cs="Times New Roman"/>
          <w:sz w:val="24"/>
          <w:szCs w:val="24"/>
        </w:rPr>
        <w:t xml:space="preserve"> tähtpäeva</w:t>
      </w:r>
      <w:del w:id="44" w:author="Mari Koik" w:date="2024-03-18T16:36:00Z">
        <w:r w:rsidR="00F56681" w:rsidRPr="00F56681" w:rsidDel="009426A8">
          <w:rPr>
            <w:rFonts w:ascii="Times New Roman" w:hAnsi="Times New Roman" w:cs="Times New Roman"/>
            <w:sz w:val="24"/>
            <w:szCs w:val="24"/>
          </w:rPr>
          <w:delText xml:space="preserve">st </w:delText>
        </w:r>
        <w:r w:rsidR="00E56E2A" w:rsidDel="009426A8">
          <w:rPr>
            <w:rFonts w:ascii="Times New Roman" w:hAnsi="Times New Roman" w:cs="Times New Roman"/>
            <w:sz w:val="24"/>
            <w:szCs w:val="24"/>
          </w:rPr>
          <w:delText>arvates</w:delText>
        </w:r>
      </w:del>
      <w:r w:rsidR="00E56E2A">
        <w:rPr>
          <w:rFonts w:ascii="Times New Roman" w:hAnsi="Times New Roman" w:cs="Times New Roman"/>
          <w:sz w:val="24"/>
          <w:szCs w:val="24"/>
        </w:rPr>
        <w:t xml:space="preserve"> </w:t>
      </w:r>
      <w:r w:rsidR="00673828">
        <w:rPr>
          <w:rFonts w:ascii="Times New Roman" w:hAnsi="Times New Roman" w:cs="Times New Roman"/>
          <w:sz w:val="24"/>
          <w:szCs w:val="24"/>
        </w:rPr>
        <w:t>on</w:t>
      </w:r>
      <w:r w:rsidR="00F56681" w:rsidRPr="00F56681">
        <w:rPr>
          <w:rFonts w:ascii="Times New Roman" w:hAnsi="Times New Roman" w:cs="Times New Roman"/>
          <w:sz w:val="24"/>
          <w:szCs w:val="24"/>
        </w:rPr>
        <w:t xml:space="preserve"> kohanemi</w:t>
      </w:r>
      <w:r w:rsidR="00E56E2A">
        <w:rPr>
          <w:rFonts w:ascii="Times New Roman" w:hAnsi="Times New Roman" w:cs="Times New Roman"/>
          <w:sz w:val="24"/>
          <w:szCs w:val="24"/>
        </w:rPr>
        <w:t>saeg</w:t>
      </w:r>
      <w:r w:rsidR="00F56681" w:rsidRPr="00F56681">
        <w:rPr>
          <w:rFonts w:ascii="Times New Roman" w:hAnsi="Times New Roman" w:cs="Times New Roman"/>
          <w:sz w:val="24"/>
          <w:szCs w:val="24"/>
        </w:rPr>
        <w:t xml:space="preserve">, mille kestel </w:t>
      </w:r>
      <w:r w:rsidR="0017384A">
        <w:rPr>
          <w:rFonts w:ascii="Times New Roman" w:hAnsi="Times New Roman" w:cs="Times New Roman"/>
          <w:sz w:val="24"/>
          <w:szCs w:val="24"/>
        </w:rPr>
        <w:t>võib</w:t>
      </w:r>
      <w:r w:rsidR="00F56681" w:rsidRPr="00F56681">
        <w:rPr>
          <w:rFonts w:ascii="Times New Roman" w:hAnsi="Times New Roman" w:cs="Times New Roman"/>
          <w:sz w:val="24"/>
          <w:szCs w:val="24"/>
        </w:rPr>
        <w:t xml:space="preserve"> käesoleva seaduse § 99</w:t>
      </w:r>
      <w:r w:rsidR="006E5940">
        <w:rPr>
          <w:rFonts w:ascii="Times New Roman" w:hAnsi="Times New Roman" w:cs="Times New Roman"/>
          <w:sz w:val="24"/>
          <w:szCs w:val="24"/>
          <w:vertAlign w:val="superscript"/>
        </w:rPr>
        <w:t>1</w:t>
      </w:r>
      <w:r w:rsidR="00F56681" w:rsidRPr="00F56681">
        <w:rPr>
          <w:rFonts w:ascii="Times New Roman" w:hAnsi="Times New Roman" w:cs="Times New Roman"/>
          <w:sz w:val="24"/>
          <w:szCs w:val="24"/>
        </w:rPr>
        <w:t xml:space="preserve"> lõikes 2 nimetatud tegevusi päeva- ja nädalahoiuteenust saava isiku suhtes ellu viia vähem kui kümnel päeval kuus.</w:t>
      </w:r>
    </w:p>
    <w:p w14:paraId="012A21CC" w14:textId="77777777" w:rsidR="00BC7E30" w:rsidRDefault="00BC7E30" w:rsidP="00CF135E">
      <w:pPr>
        <w:spacing w:after="0" w:line="240" w:lineRule="auto"/>
        <w:jc w:val="both"/>
        <w:rPr>
          <w:rFonts w:ascii="Times New Roman" w:hAnsi="Times New Roman" w:cs="Times New Roman"/>
          <w:sz w:val="24"/>
          <w:szCs w:val="24"/>
        </w:rPr>
      </w:pPr>
    </w:p>
    <w:p w14:paraId="275BE144" w14:textId="4EF76ED1"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w:t>
      </w:r>
      <w:r w:rsidR="00CE66A8">
        <w:rPr>
          <w:rFonts w:ascii="Times New Roman" w:hAnsi="Times New Roman" w:cs="Times New Roman"/>
          <w:sz w:val="24"/>
          <w:szCs w:val="24"/>
        </w:rPr>
        <w:t>3</w:t>
      </w:r>
      <w:r w:rsidRPr="00BC7E30">
        <w:rPr>
          <w:rFonts w:ascii="Times New Roman" w:hAnsi="Times New Roman" w:cs="Times New Roman"/>
          <w:sz w:val="24"/>
          <w:szCs w:val="24"/>
        </w:rPr>
        <w:t xml:space="preserve">) Hinnangu päeva- ja nädalahoiuteenuse osutamise kestuse ja tegevuste soovitusliku sageduse kohta </w:t>
      </w:r>
      <w:r w:rsidR="00882862">
        <w:rPr>
          <w:rFonts w:ascii="Times New Roman" w:hAnsi="Times New Roman" w:cs="Times New Roman"/>
          <w:sz w:val="24"/>
          <w:szCs w:val="24"/>
        </w:rPr>
        <w:t xml:space="preserve">ühes </w:t>
      </w:r>
      <w:r w:rsidRPr="00BC7E30">
        <w:rPr>
          <w:rFonts w:ascii="Times New Roman" w:hAnsi="Times New Roman" w:cs="Times New Roman"/>
          <w:sz w:val="24"/>
          <w:szCs w:val="24"/>
        </w:rPr>
        <w:t>kuus annab Sotsiaalkindlustusamet.</w:t>
      </w:r>
    </w:p>
    <w:p w14:paraId="1FF04504" w14:textId="77777777" w:rsidR="00BC7E30" w:rsidRDefault="00BC7E30" w:rsidP="00CF135E">
      <w:pPr>
        <w:spacing w:after="0" w:line="240" w:lineRule="auto"/>
        <w:jc w:val="both"/>
        <w:rPr>
          <w:rFonts w:ascii="Times New Roman" w:hAnsi="Times New Roman" w:cs="Times New Roman"/>
          <w:sz w:val="24"/>
          <w:szCs w:val="24"/>
        </w:rPr>
      </w:pPr>
    </w:p>
    <w:p w14:paraId="0ADDBFE7" w14:textId="34279566"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w:t>
      </w:r>
      <w:r w:rsidR="00CE66A8">
        <w:rPr>
          <w:rFonts w:ascii="Times New Roman" w:hAnsi="Times New Roman" w:cs="Times New Roman"/>
          <w:sz w:val="24"/>
          <w:szCs w:val="24"/>
        </w:rPr>
        <w:t>4</w:t>
      </w:r>
      <w:r w:rsidRPr="00BC7E30">
        <w:rPr>
          <w:rFonts w:ascii="Times New Roman" w:hAnsi="Times New Roman" w:cs="Times New Roman"/>
          <w:sz w:val="24"/>
          <w:szCs w:val="24"/>
        </w:rPr>
        <w:t>) Päeva- ja nädalahoiuteenuse osutaja on kohustatud:</w:t>
      </w:r>
    </w:p>
    <w:p w14:paraId="7817BE5B" w14:textId="7E7BE7CA"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1) tagama voodikohad vastavalt samal ajal teenust saavate isikute </w:t>
      </w:r>
      <w:r w:rsidR="000643AD" w:rsidRPr="00E94BC1">
        <w:rPr>
          <w:rFonts w:ascii="Times New Roman" w:hAnsi="Times New Roman" w:cs="Times New Roman"/>
          <w:sz w:val="24"/>
          <w:szCs w:val="24"/>
        </w:rPr>
        <w:t>vajadus</w:t>
      </w:r>
      <w:r w:rsidR="00E844E4" w:rsidRPr="00E94BC1">
        <w:rPr>
          <w:rFonts w:ascii="Times New Roman" w:hAnsi="Times New Roman" w:cs="Times New Roman"/>
          <w:sz w:val="24"/>
          <w:szCs w:val="24"/>
        </w:rPr>
        <w:t>t</w:t>
      </w:r>
      <w:r w:rsidR="000643AD" w:rsidRPr="00E94BC1">
        <w:rPr>
          <w:rFonts w:ascii="Times New Roman" w:hAnsi="Times New Roman" w:cs="Times New Roman"/>
          <w:sz w:val="24"/>
          <w:szCs w:val="24"/>
        </w:rPr>
        <w:t>ele</w:t>
      </w:r>
      <w:r w:rsidRPr="00E94BC1">
        <w:rPr>
          <w:rFonts w:ascii="Times New Roman" w:hAnsi="Times New Roman" w:cs="Times New Roman"/>
          <w:sz w:val="24"/>
          <w:szCs w:val="24"/>
        </w:rPr>
        <w:t>;</w:t>
      </w:r>
      <w:r w:rsidRPr="00BC7E30">
        <w:rPr>
          <w:rFonts w:ascii="Times New Roman" w:hAnsi="Times New Roman" w:cs="Times New Roman"/>
          <w:sz w:val="24"/>
          <w:szCs w:val="24"/>
        </w:rPr>
        <w:t xml:space="preserve"> </w:t>
      </w:r>
    </w:p>
    <w:p w14:paraId="41EEA72A" w14:textId="0F3C6F90" w:rsidR="00BC7E30" w:rsidRPr="00DA32C4" w:rsidRDefault="00BC7E30" w:rsidP="00CF135E">
      <w:pPr>
        <w:spacing w:after="0" w:line="240" w:lineRule="auto"/>
        <w:jc w:val="both"/>
        <w:rPr>
          <w:rFonts w:ascii="Times New Roman" w:hAnsi="Times New Roman" w:cs="Times New Roman"/>
          <w:sz w:val="24"/>
          <w:szCs w:val="24"/>
        </w:rPr>
      </w:pPr>
      <w:r w:rsidRPr="00DA32C4">
        <w:rPr>
          <w:rFonts w:ascii="Times New Roman" w:hAnsi="Times New Roman" w:cs="Times New Roman"/>
          <w:sz w:val="24"/>
          <w:szCs w:val="24"/>
        </w:rPr>
        <w:t>2) tagama teenuse osutamise teenust saava isiku lähedaste vajadustele sobival ajal kõikidel nädalapäevadel, sealhulgas riiklikel pühadel;</w:t>
      </w:r>
    </w:p>
    <w:p w14:paraId="7B8FC4B4" w14:textId="452B400E" w:rsidR="00BC7E30" w:rsidRPr="00DA32C4" w:rsidRDefault="00BC7E30" w:rsidP="00CF135E">
      <w:pPr>
        <w:spacing w:after="0" w:line="240" w:lineRule="auto"/>
        <w:jc w:val="both"/>
        <w:rPr>
          <w:rFonts w:ascii="Times New Roman" w:hAnsi="Times New Roman" w:cs="Times New Roman"/>
          <w:sz w:val="24"/>
          <w:szCs w:val="24"/>
        </w:rPr>
      </w:pPr>
      <w:r w:rsidRPr="00DA32C4">
        <w:rPr>
          <w:rFonts w:ascii="Times New Roman" w:hAnsi="Times New Roman" w:cs="Times New Roman"/>
          <w:sz w:val="24"/>
          <w:szCs w:val="24"/>
        </w:rPr>
        <w:t xml:space="preserve">3) </w:t>
      </w:r>
      <w:r w:rsidR="00416751" w:rsidRPr="00DA32C4">
        <w:rPr>
          <w:rFonts w:ascii="Times New Roman" w:hAnsi="Times New Roman" w:cs="Times New Roman"/>
          <w:sz w:val="24"/>
          <w:szCs w:val="24"/>
        </w:rPr>
        <w:t xml:space="preserve">tagama päeva- ja nädalahoiuteenuse osutamise ruumides, mis paiknevad teiste ööpäevaringsete hooldusteenuste </w:t>
      </w:r>
      <w:r w:rsidR="00BF6B1F">
        <w:rPr>
          <w:rFonts w:ascii="Times New Roman" w:hAnsi="Times New Roman" w:cs="Times New Roman"/>
          <w:sz w:val="24"/>
          <w:szCs w:val="24"/>
        </w:rPr>
        <w:t xml:space="preserve">osutamise </w:t>
      </w:r>
      <w:r w:rsidR="00416751" w:rsidRPr="00DA32C4">
        <w:rPr>
          <w:rFonts w:ascii="Times New Roman" w:hAnsi="Times New Roman" w:cs="Times New Roman"/>
          <w:sz w:val="24"/>
          <w:szCs w:val="24"/>
        </w:rPr>
        <w:t>ruumidest eraldi</w:t>
      </w:r>
      <w:r w:rsidRPr="00DA32C4">
        <w:rPr>
          <w:rFonts w:ascii="Times New Roman" w:hAnsi="Times New Roman" w:cs="Times New Roman"/>
          <w:sz w:val="24"/>
          <w:szCs w:val="24"/>
        </w:rPr>
        <w:t>;</w:t>
      </w:r>
    </w:p>
    <w:p w14:paraId="4C398645" w14:textId="77777777" w:rsidR="00BC7E30" w:rsidRPr="00DA32C4" w:rsidRDefault="00BC7E30" w:rsidP="00CF135E">
      <w:pPr>
        <w:spacing w:after="0" w:line="240" w:lineRule="auto"/>
        <w:jc w:val="both"/>
        <w:rPr>
          <w:rFonts w:ascii="Times New Roman" w:hAnsi="Times New Roman" w:cs="Times New Roman"/>
          <w:sz w:val="24"/>
          <w:szCs w:val="24"/>
        </w:rPr>
      </w:pPr>
      <w:r w:rsidRPr="00DA32C4">
        <w:rPr>
          <w:rFonts w:ascii="Times New Roman" w:hAnsi="Times New Roman" w:cs="Times New Roman"/>
          <w:sz w:val="24"/>
          <w:szCs w:val="24"/>
        </w:rPr>
        <w:t>4) tagama päeva- ja nädalahoiuteenuse osutamise ruumidesse sisenemise ja ruumidest väljumise kontrolli;</w:t>
      </w:r>
    </w:p>
    <w:p w14:paraId="55E0F502" w14:textId="72781CE0"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 xml:space="preserve">5) pidama arvestust päevade </w:t>
      </w:r>
      <w:r w:rsidR="00EF4B58">
        <w:rPr>
          <w:rFonts w:ascii="Times New Roman" w:hAnsi="Times New Roman" w:cs="Times New Roman"/>
          <w:sz w:val="24"/>
          <w:szCs w:val="24"/>
        </w:rPr>
        <w:t>ja ööpäevade</w:t>
      </w:r>
      <w:r w:rsidRPr="00BC7E30">
        <w:rPr>
          <w:rFonts w:ascii="Times New Roman" w:hAnsi="Times New Roman" w:cs="Times New Roman"/>
          <w:sz w:val="24"/>
          <w:szCs w:val="24"/>
        </w:rPr>
        <w:t xml:space="preserve"> üle, millal isikule on päeva- ja nädalahoiuteenust vahetult osutatud.</w:t>
      </w:r>
    </w:p>
    <w:p w14:paraId="3AEBA312" w14:textId="77777777" w:rsidR="00BC7E30" w:rsidRDefault="00BC7E30" w:rsidP="00CF135E">
      <w:pPr>
        <w:spacing w:after="0" w:line="240" w:lineRule="auto"/>
        <w:jc w:val="both"/>
        <w:rPr>
          <w:rFonts w:ascii="Times New Roman" w:hAnsi="Times New Roman" w:cs="Times New Roman"/>
          <w:sz w:val="24"/>
          <w:szCs w:val="24"/>
        </w:rPr>
      </w:pPr>
    </w:p>
    <w:p w14:paraId="322435CE" w14:textId="0023F6EE" w:rsidR="00BC7E30" w:rsidRP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w:t>
      </w:r>
      <w:r w:rsidR="00CE66A8">
        <w:rPr>
          <w:rFonts w:ascii="Times New Roman" w:hAnsi="Times New Roman" w:cs="Times New Roman"/>
          <w:sz w:val="24"/>
          <w:szCs w:val="24"/>
        </w:rPr>
        <w:t>5</w:t>
      </w:r>
      <w:r w:rsidRPr="00BC7E30">
        <w:rPr>
          <w:rFonts w:ascii="Times New Roman" w:hAnsi="Times New Roman" w:cs="Times New Roman"/>
          <w:sz w:val="24"/>
          <w:szCs w:val="24"/>
        </w:rPr>
        <w:t xml:space="preserve">) Kui päeva- ja nädalahoiuteenuse osutaja soovib </w:t>
      </w:r>
      <w:ins w:id="45" w:author="Mari Koik" w:date="2024-03-21T11:41:00Z">
        <w:r w:rsidR="005E1B47">
          <w:rPr>
            <w:rFonts w:ascii="Times New Roman" w:hAnsi="Times New Roman" w:cs="Times New Roman"/>
            <w:sz w:val="24"/>
            <w:szCs w:val="24"/>
          </w:rPr>
          <w:t xml:space="preserve">viia </w:t>
        </w:r>
      </w:ins>
      <w:del w:id="46" w:author="Mari Koik" w:date="2024-03-21T11:40:00Z">
        <w:r w:rsidRPr="00BC7E30" w:rsidDel="005E1B47">
          <w:rPr>
            <w:rFonts w:ascii="Times New Roman" w:hAnsi="Times New Roman" w:cs="Times New Roman"/>
            <w:sz w:val="24"/>
            <w:szCs w:val="24"/>
          </w:rPr>
          <w:delText>päeva- ja nädalahoiu</w:delText>
        </w:r>
      </w:del>
      <w:r w:rsidRPr="00BC7E30">
        <w:rPr>
          <w:rFonts w:ascii="Times New Roman" w:hAnsi="Times New Roman" w:cs="Times New Roman"/>
          <w:sz w:val="24"/>
          <w:szCs w:val="24"/>
        </w:rPr>
        <w:t xml:space="preserve">teenust saava isiku </w:t>
      </w:r>
      <w:del w:id="47" w:author="Mari Koik" w:date="2024-03-21T11:41:00Z">
        <w:r w:rsidRPr="00BC7E30" w:rsidDel="005E1B47">
          <w:rPr>
            <w:rFonts w:ascii="Times New Roman" w:hAnsi="Times New Roman" w:cs="Times New Roman"/>
            <w:sz w:val="24"/>
            <w:szCs w:val="24"/>
          </w:rPr>
          <w:delText xml:space="preserve">viia </w:delText>
        </w:r>
      </w:del>
      <w:r w:rsidRPr="00BC7E30">
        <w:rPr>
          <w:rFonts w:ascii="Times New Roman" w:hAnsi="Times New Roman" w:cs="Times New Roman"/>
          <w:sz w:val="24"/>
          <w:szCs w:val="24"/>
        </w:rPr>
        <w:t xml:space="preserve">väljapoole tegevusloal märgitud kohta, peab ta saama isikult ja seadusliku esindaja olemasolu korral </w:t>
      </w:r>
      <w:r w:rsidR="002C0698">
        <w:rPr>
          <w:rFonts w:ascii="Times New Roman" w:hAnsi="Times New Roman" w:cs="Times New Roman"/>
          <w:sz w:val="24"/>
          <w:szCs w:val="24"/>
        </w:rPr>
        <w:t>temalt</w:t>
      </w:r>
      <w:r w:rsidRPr="00BC7E30">
        <w:rPr>
          <w:rFonts w:ascii="Times New Roman" w:hAnsi="Times New Roman" w:cs="Times New Roman"/>
          <w:sz w:val="24"/>
          <w:szCs w:val="24"/>
        </w:rPr>
        <w:t xml:space="preserve"> selleks nõusoleku.</w:t>
      </w:r>
    </w:p>
    <w:p w14:paraId="62D1EEFF" w14:textId="77777777" w:rsidR="00BC7E30" w:rsidRDefault="00BC7E30" w:rsidP="00CF135E">
      <w:pPr>
        <w:spacing w:after="0" w:line="240" w:lineRule="auto"/>
        <w:jc w:val="both"/>
        <w:rPr>
          <w:rFonts w:ascii="Times New Roman" w:hAnsi="Times New Roman" w:cs="Times New Roman"/>
          <w:sz w:val="24"/>
          <w:szCs w:val="24"/>
        </w:rPr>
      </w:pPr>
    </w:p>
    <w:p w14:paraId="3230DEC7" w14:textId="5B0C8B0E" w:rsidR="00BC7E30" w:rsidRPr="00F377C2" w:rsidRDefault="00BC7E30" w:rsidP="00CF135E">
      <w:pPr>
        <w:spacing w:after="0" w:line="240" w:lineRule="auto"/>
        <w:jc w:val="both"/>
        <w:rPr>
          <w:rFonts w:ascii="Times New Roman" w:hAnsi="Times New Roman" w:cs="Times New Roman"/>
          <w:b/>
          <w:bCs/>
          <w:sz w:val="24"/>
          <w:szCs w:val="24"/>
        </w:rPr>
      </w:pPr>
      <w:r w:rsidRPr="00F377C2">
        <w:rPr>
          <w:rFonts w:ascii="Times New Roman" w:hAnsi="Times New Roman" w:cs="Times New Roman"/>
          <w:b/>
          <w:bCs/>
          <w:sz w:val="24"/>
          <w:szCs w:val="24"/>
        </w:rPr>
        <w:t xml:space="preserve">§ </w:t>
      </w:r>
      <w:r w:rsidR="00F377C2" w:rsidRPr="00F377C2">
        <w:rPr>
          <w:rFonts w:ascii="Times New Roman" w:hAnsi="Times New Roman" w:cs="Times New Roman"/>
          <w:b/>
          <w:bCs/>
          <w:sz w:val="24"/>
          <w:szCs w:val="24"/>
        </w:rPr>
        <w:t>99</w:t>
      </w:r>
      <w:r w:rsidR="00F377C2" w:rsidRPr="00F377C2">
        <w:rPr>
          <w:rFonts w:ascii="Times New Roman" w:hAnsi="Times New Roman" w:cs="Times New Roman"/>
          <w:b/>
          <w:bCs/>
          <w:sz w:val="24"/>
          <w:szCs w:val="24"/>
          <w:vertAlign w:val="superscript"/>
        </w:rPr>
        <w:t>4</w:t>
      </w:r>
      <w:r w:rsidR="00F377C2" w:rsidRPr="00F377C2">
        <w:rPr>
          <w:rFonts w:ascii="Times New Roman" w:hAnsi="Times New Roman" w:cs="Times New Roman"/>
          <w:b/>
          <w:bCs/>
          <w:sz w:val="24"/>
          <w:szCs w:val="24"/>
        </w:rPr>
        <w:t>.</w:t>
      </w:r>
      <w:r w:rsidRPr="00F377C2">
        <w:rPr>
          <w:rFonts w:ascii="Times New Roman" w:hAnsi="Times New Roman" w:cs="Times New Roman"/>
          <w:b/>
          <w:bCs/>
          <w:sz w:val="24"/>
          <w:szCs w:val="24"/>
        </w:rPr>
        <w:t xml:space="preserve"> Päeva- ja nädalahoiuteenust vahetult osutavad isikud</w:t>
      </w:r>
    </w:p>
    <w:p w14:paraId="71293426" w14:textId="77777777" w:rsidR="00BC7E30" w:rsidRDefault="00BC7E30" w:rsidP="00CF135E">
      <w:pPr>
        <w:spacing w:after="0" w:line="240" w:lineRule="auto"/>
        <w:jc w:val="both"/>
        <w:rPr>
          <w:rFonts w:ascii="Times New Roman" w:hAnsi="Times New Roman" w:cs="Times New Roman"/>
          <w:sz w:val="24"/>
          <w:szCs w:val="24"/>
        </w:rPr>
      </w:pPr>
    </w:p>
    <w:p w14:paraId="77987435" w14:textId="77777777" w:rsidR="00BC7E30"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(1) Päeva- ja nädalahoiuteenuse osutaja tagab 12 nimetatud teenust saava isiku kohta vähemalt ühe tegevusjuhendaja ööpäevaringse kohaloleku ning vastavalt isikute vajadustele lisaks vähemalt ühe tegevusjuhendaja kohaloleku väljaspool ööaega.</w:t>
      </w:r>
    </w:p>
    <w:p w14:paraId="0B531839" w14:textId="77777777" w:rsidR="00BC7E30" w:rsidRDefault="00BC7E30" w:rsidP="00CF135E">
      <w:pPr>
        <w:spacing w:after="0" w:line="240" w:lineRule="auto"/>
        <w:jc w:val="both"/>
        <w:rPr>
          <w:rFonts w:ascii="Times New Roman" w:hAnsi="Times New Roman" w:cs="Times New Roman"/>
          <w:sz w:val="24"/>
          <w:szCs w:val="24"/>
        </w:rPr>
      </w:pPr>
    </w:p>
    <w:p w14:paraId="4E2C1DC4" w14:textId="2254ABFF" w:rsidR="007A51EC" w:rsidRPr="005B1219" w:rsidRDefault="00BC7E30" w:rsidP="00CF135E">
      <w:pPr>
        <w:spacing w:after="0" w:line="240" w:lineRule="auto"/>
        <w:jc w:val="both"/>
        <w:rPr>
          <w:rFonts w:ascii="Times New Roman" w:hAnsi="Times New Roman" w:cs="Times New Roman"/>
          <w:sz w:val="24"/>
          <w:szCs w:val="24"/>
        </w:rPr>
      </w:pPr>
      <w:r w:rsidRPr="00BC7E30">
        <w:rPr>
          <w:rFonts w:ascii="Times New Roman" w:hAnsi="Times New Roman" w:cs="Times New Roman"/>
          <w:sz w:val="24"/>
          <w:szCs w:val="24"/>
        </w:rPr>
        <w:t>(2) Päeva- ja nädalahoiuteenuse osutaja võib ühe tegevusjuhendaja ööpäevaringse kohalolu asendada hooldustöötaja ööpäevaringse kohaloluga juhul, kui hooldustöötaja vastab käesoleva seaduse § 22 lõikes 4 sätestatud nõuetele.</w:t>
      </w:r>
      <w:r w:rsidR="00D15A5C">
        <w:rPr>
          <w:rFonts w:ascii="Times New Roman" w:hAnsi="Times New Roman" w:cs="Times New Roman"/>
          <w:sz w:val="24"/>
          <w:szCs w:val="24"/>
        </w:rPr>
        <w:t xml:space="preserve">“; </w:t>
      </w:r>
    </w:p>
    <w:p w14:paraId="16B8ADCA" w14:textId="77777777" w:rsidR="00951C47" w:rsidRDefault="00951C47" w:rsidP="00CF135E">
      <w:pPr>
        <w:pStyle w:val="Loendilik"/>
        <w:spacing w:after="0" w:line="240" w:lineRule="auto"/>
        <w:ind w:left="0"/>
        <w:jc w:val="both"/>
        <w:rPr>
          <w:rFonts w:ascii="Times New Roman" w:hAnsi="Times New Roman" w:cs="Times New Roman"/>
          <w:sz w:val="24"/>
          <w:szCs w:val="24"/>
        </w:rPr>
      </w:pPr>
    </w:p>
    <w:p w14:paraId="3E5328BC" w14:textId="7EBEF2C4" w:rsidR="007A4B34" w:rsidRDefault="00545731" w:rsidP="00CF135E">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paragrahvi 101 lõike 1 punkt 6 muudetakse ja sõnastatakse järgmiselt: </w:t>
      </w:r>
    </w:p>
    <w:p w14:paraId="083AEAC7" w14:textId="77777777" w:rsidR="002141F9" w:rsidRDefault="002141F9" w:rsidP="002141F9">
      <w:pPr>
        <w:pStyle w:val="Loendilik"/>
        <w:spacing w:after="0" w:line="240" w:lineRule="auto"/>
        <w:ind w:left="0"/>
        <w:jc w:val="both"/>
        <w:rPr>
          <w:rFonts w:ascii="Times New Roman" w:hAnsi="Times New Roman" w:cs="Times New Roman"/>
          <w:sz w:val="24"/>
          <w:szCs w:val="24"/>
        </w:rPr>
      </w:pPr>
    </w:p>
    <w:p w14:paraId="4CA15E6E" w14:textId="6C918136" w:rsidR="00545731" w:rsidRPr="002141F9" w:rsidRDefault="00BE5561" w:rsidP="002141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BE5561">
        <w:rPr>
          <w:rFonts w:ascii="Times New Roman" w:hAnsi="Times New Roman" w:cs="Times New Roman"/>
          <w:sz w:val="24"/>
          <w:szCs w:val="24"/>
        </w:rPr>
        <w:t xml:space="preserve">6) </w:t>
      </w:r>
      <w:commentRangeStart w:id="48"/>
      <w:r w:rsidRPr="00BE5561">
        <w:rPr>
          <w:rFonts w:ascii="Times New Roman" w:hAnsi="Times New Roman" w:cs="Times New Roman"/>
          <w:sz w:val="24"/>
          <w:szCs w:val="24"/>
        </w:rPr>
        <w:t xml:space="preserve">täisealisele isikule </w:t>
      </w:r>
      <w:del w:id="49" w:author="Mari Koik" w:date="2024-03-21T11:43:00Z">
        <w:r w:rsidRPr="00BE5561" w:rsidDel="005E1B47">
          <w:rPr>
            <w:rFonts w:ascii="Times New Roman" w:hAnsi="Times New Roman" w:cs="Times New Roman"/>
            <w:sz w:val="24"/>
            <w:szCs w:val="24"/>
          </w:rPr>
          <w:delText xml:space="preserve">ei </w:delText>
        </w:r>
      </w:del>
      <w:r w:rsidRPr="00BE5561">
        <w:rPr>
          <w:rFonts w:ascii="Times New Roman" w:hAnsi="Times New Roman" w:cs="Times New Roman"/>
          <w:sz w:val="24"/>
          <w:szCs w:val="24"/>
        </w:rPr>
        <w:t>osutata</w:t>
      </w:r>
      <w:ins w:id="50" w:author="Mari Koik" w:date="2024-03-21T11:43:00Z">
        <w:r w:rsidR="005E1B47">
          <w:rPr>
            <w:rFonts w:ascii="Times New Roman" w:hAnsi="Times New Roman" w:cs="Times New Roman"/>
            <w:sz w:val="24"/>
            <w:szCs w:val="24"/>
          </w:rPr>
          <w:t>kse</w:t>
        </w:r>
      </w:ins>
      <w:r w:rsidRPr="00BE5561">
        <w:rPr>
          <w:rFonts w:ascii="Times New Roman" w:hAnsi="Times New Roman" w:cs="Times New Roman"/>
          <w:sz w:val="24"/>
          <w:szCs w:val="24"/>
        </w:rPr>
        <w:t xml:space="preserve"> samal ajal </w:t>
      </w:r>
      <w:ins w:id="51" w:author="Mari Koik" w:date="2024-03-21T11:43:00Z">
        <w:r w:rsidR="005E1B47">
          <w:rPr>
            <w:rFonts w:ascii="Times New Roman" w:hAnsi="Times New Roman" w:cs="Times New Roman"/>
            <w:sz w:val="24"/>
            <w:szCs w:val="24"/>
          </w:rPr>
          <w:t xml:space="preserve">vaid üht järgmistest teenustest: </w:t>
        </w:r>
      </w:ins>
      <w:r w:rsidRPr="00BE5561">
        <w:rPr>
          <w:rFonts w:ascii="Times New Roman" w:hAnsi="Times New Roman" w:cs="Times New Roman"/>
          <w:sz w:val="24"/>
          <w:szCs w:val="24"/>
        </w:rPr>
        <w:t>igapäevaelu toetami</w:t>
      </w:r>
      <w:ins w:id="52" w:author="Mari Koik" w:date="2024-03-21T11:43:00Z">
        <w:r w:rsidR="005E1B47">
          <w:rPr>
            <w:rFonts w:ascii="Times New Roman" w:hAnsi="Times New Roman" w:cs="Times New Roman"/>
            <w:sz w:val="24"/>
            <w:szCs w:val="24"/>
          </w:rPr>
          <w:t>ne</w:t>
        </w:r>
      </w:ins>
      <w:del w:id="53" w:author="Mari Koik" w:date="2024-03-21T11:43:00Z">
        <w:r w:rsidRPr="00BE5561" w:rsidDel="005E1B47">
          <w:rPr>
            <w:rFonts w:ascii="Times New Roman" w:hAnsi="Times New Roman" w:cs="Times New Roman"/>
            <w:sz w:val="24"/>
            <w:szCs w:val="24"/>
          </w:rPr>
          <w:delText>se teenust</w:delText>
        </w:r>
      </w:del>
      <w:r w:rsidRPr="00BE5561">
        <w:rPr>
          <w:rFonts w:ascii="Times New Roman" w:hAnsi="Times New Roman" w:cs="Times New Roman"/>
          <w:sz w:val="24"/>
          <w:szCs w:val="24"/>
        </w:rPr>
        <w:t>, töötamise toetami</w:t>
      </w:r>
      <w:ins w:id="54" w:author="Mari Koik" w:date="2024-03-21T11:43:00Z">
        <w:r w:rsidR="005E1B47">
          <w:rPr>
            <w:rFonts w:ascii="Times New Roman" w:hAnsi="Times New Roman" w:cs="Times New Roman"/>
            <w:sz w:val="24"/>
            <w:szCs w:val="24"/>
          </w:rPr>
          <w:t>ne</w:t>
        </w:r>
      </w:ins>
      <w:del w:id="55" w:author="Mari Koik" w:date="2024-03-21T11:43:00Z">
        <w:r w:rsidRPr="00BE5561" w:rsidDel="005E1B47">
          <w:rPr>
            <w:rFonts w:ascii="Times New Roman" w:hAnsi="Times New Roman" w:cs="Times New Roman"/>
            <w:sz w:val="24"/>
            <w:szCs w:val="24"/>
          </w:rPr>
          <w:delText>se teenust</w:delText>
        </w:r>
      </w:del>
      <w:r w:rsidRPr="00BE5561">
        <w:rPr>
          <w:rFonts w:ascii="Times New Roman" w:hAnsi="Times New Roman" w:cs="Times New Roman"/>
          <w:sz w:val="24"/>
          <w:szCs w:val="24"/>
        </w:rPr>
        <w:t>, toetatud elami</w:t>
      </w:r>
      <w:ins w:id="56" w:author="Mari Koik" w:date="2024-03-21T11:43:00Z">
        <w:r w:rsidR="005E1B47">
          <w:rPr>
            <w:rFonts w:ascii="Times New Roman" w:hAnsi="Times New Roman" w:cs="Times New Roman"/>
            <w:sz w:val="24"/>
            <w:szCs w:val="24"/>
          </w:rPr>
          <w:t>ne</w:t>
        </w:r>
      </w:ins>
      <w:del w:id="57" w:author="Mari Koik" w:date="2024-03-21T11:43:00Z">
        <w:r w:rsidRPr="00BE5561" w:rsidDel="005E1B47">
          <w:rPr>
            <w:rFonts w:ascii="Times New Roman" w:hAnsi="Times New Roman" w:cs="Times New Roman"/>
            <w:sz w:val="24"/>
            <w:szCs w:val="24"/>
          </w:rPr>
          <w:delText>se teenust</w:delText>
        </w:r>
      </w:del>
      <w:r w:rsidRPr="00BE5561">
        <w:rPr>
          <w:rFonts w:ascii="Times New Roman" w:hAnsi="Times New Roman" w:cs="Times New Roman"/>
          <w:sz w:val="24"/>
          <w:szCs w:val="24"/>
        </w:rPr>
        <w:t>, kogukonnas elami</w:t>
      </w:r>
      <w:ins w:id="58" w:author="Mari Koik" w:date="2024-03-21T11:43:00Z">
        <w:r w:rsidR="005E1B47">
          <w:rPr>
            <w:rFonts w:ascii="Times New Roman" w:hAnsi="Times New Roman" w:cs="Times New Roman"/>
            <w:sz w:val="24"/>
            <w:szCs w:val="24"/>
          </w:rPr>
          <w:t>ne</w:t>
        </w:r>
      </w:ins>
      <w:del w:id="59" w:author="Mari Koik" w:date="2024-03-21T11:43:00Z">
        <w:r w:rsidRPr="00BE5561" w:rsidDel="005E1B47">
          <w:rPr>
            <w:rFonts w:ascii="Times New Roman" w:hAnsi="Times New Roman" w:cs="Times New Roman"/>
            <w:sz w:val="24"/>
            <w:szCs w:val="24"/>
          </w:rPr>
          <w:delText>se teenust</w:delText>
        </w:r>
      </w:del>
      <w:r w:rsidRPr="00BE5561">
        <w:rPr>
          <w:rFonts w:ascii="Times New Roman" w:hAnsi="Times New Roman" w:cs="Times New Roman"/>
          <w:sz w:val="24"/>
          <w:szCs w:val="24"/>
        </w:rPr>
        <w:t xml:space="preserve"> </w:t>
      </w:r>
      <w:ins w:id="60" w:author="Mari Koik" w:date="2024-03-21T11:43:00Z">
        <w:r w:rsidR="005E1B47">
          <w:rPr>
            <w:rFonts w:ascii="Times New Roman" w:hAnsi="Times New Roman" w:cs="Times New Roman"/>
            <w:sz w:val="24"/>
            <w:szCs w:val="24"/>
          </w:rPr>
          <w:t>või</w:t>
        </w:r>
      </w:ins>
      <w:del w:id="61" w:author="Mari Koik" w:date="2024-03-21T11:43:00Z">
        <w:r w:rsidR="009D55FE" w:rsidRPr="00D47A90" w:rsidDel="005E1B47">
          <w:rPr>
            <w:rFonts w:ascii="Times New Roman" w:hAnsi="Times New Roman" w:cs="Times New Roman"/>
            <w:sz w:val="24"/>
            <w:szCs w:val="24"/>
          </w:rPr>
          <w:delText>ega</w:delText>
        </w:r>
      </w:del>
      <w:r w:rsidRPr="00BE5561">
        <w:rPr>
          <w:rFonts w:ascii="Times New Roman" w:hAnsi="Times New Roman" w:cs="Times New Roman"/>
          <w:sz w:val="24"/>
          <w:szCs w:val="24"/>
        </w:rPr>
        <w:t xml:space="preserve"> päeva- ja nädalahoi</w:t>
      </w:r>
      <w:ins w:id="62" w:author="Mari Koik" w:date="2024-03-21T11:44:00Z">
        <w:r w:rsidR="005E1B47">
          <w:rPr>
            <w:rFonts w:ascii="Times New Roman" w:hAnsi="Times New Roman" w:cs="Times New Roman"/>
            <w:sz w:val="24"/>
            <w:szCs w:val="24"/>
          </w:rPr>
          <w:t>d</w:t>
        </w:r>
      </w:ins>
      <w:commentRangeEnd w:id="48"/>
      <w:ins w:id="63" w:author="Mari Koik" w:date="2024-03-21T12:46:00Z">
        <w:r w:rsidR="007D43C1">
          <w:rPr>
            <w:rStyle w:val="Kommentaariviide"/>
          </w:rPr>
          <w:commentReference w:id="48"/>
        </w:r>
      </w:ins>
      <w:del w:id="64" w:author="Mari Koik" w:date="2024-03-21T11:44:00Z">
        <w:r w:rsidRPr="00BE5561" w:rsidDel="005E1B47">
          <w:rPr>
            <w:rFonts w:ascii="Times New Roman" w:hAnsi="Times New Roman" w:cs="Times New Roman"/>
            <w:sz w:val="24"/>
            <w:szCs w:val="24"/>
          </w:rPr>
          <w:delText>uteenust</w:delText>
        </w:r>
      </w:del>
      <w:r w:rsidRPr="00BE5561">
        <w:rPr>
          <w:rFonts w:ascii="Times New Roman" w:hAnsi="Times New Roman" w:cs="Times New Roman"/>
          <w:sz w:val="24"/>
          <w:szCs w:val="24"/>
        </w:rPr>
        <w:t>;</w:t>
      </w:r>
      <w:r>
        <w:rPr>
          <w:rFonts w:ascii="Times New Roman" w:hAnsi="Times New Roman" w:cs="Times New Roman"/>
          <w:sz w:val="24"/>
          <w:szCs w:val="24"/>
        </w:rPr>
        <w:t xml:space="preserve">“; </w:t>
      </w:r>
    </w:p>
    <w:p w14:paraId="33E73C6A" w14:textId="77777777" w:rsidR="00EF3AC8" w:rsidRDefault="00EF3AC8" w:rsidP="00194674">
      <w:pPr>
        <w:pStyle w:val="Loendilik"/>
        <w:spacing w:after="0" w:line="240" w:lineRule="auto"/>
        <w:ind w:left="0"/>
        <w:jc w:val="both"/>
        <w:rPr>
          <w:rFonts w:ascii="Times New Roman" w:hAnsi="Times New Roman" w:cs="Times New Roman"/>
          <w:sz w:val="24"/>
          <w:szCs w:val="24"/>
        </w:rPr>
      </w:pPr>
    </w:p>
    <w:p w14:paraId="3DF7612B" w14:textId="55A4A77A" w:rsidR="009355D7" w:rsidRPr="009355D7" w:rsidRDefault="009355D7" w:rsidP="009355D7">
      <w:pPr>
        <w:pStyle w:val="Loendilik"/>
        <w:numPr>
          <w:ilvl w:val="0"/>
          <w:numId w:val="1"/>
        </w:numPr>
        <w:spacing w:after="0" w:line="240" w:lineRule="auto"/>
        <w:jc w:val="both"/>
        <w:rPr>
          <w:rFonts w:ascii="Times New Roman" w:hAnsi="Times New Roman" w:cs="Times New Roman"/>
          <w:sz w:val="24"/>
          <w:szCs w:val="24"/>
        </w:rPr>
      </w:pPr>
      <w:r w:rsidRPr="009355D7">
        <w:rPr>
          <w:rFonts w:ascii="Times New Roman" w:hAnsi="Times New Roman" w:cs="Times New Roman"/>
          <w:sz w:val="24"/>
          <w:szCs w:val="24"/>
        </w:rPr>
        <w:t xml:space="preserve">paragrahvi 151 täiendatakse punktiga </w:t>
      </w:r>
      <w:r w:rsidR="00586891">
        <w:rPr>
          <w:rFonts w:ascii="Times New Roman" w:hAnsi="Times New Roman" w:cs="Times New Roman"/>
          <w:sz w:val="24"/>
          <w:szCs w:val="24"/>
        </w:rPr>
        <w:t>8</w:t>
      </w:r>
      <w:r w:rsidR="00586891">
        <w:rPr>
          <w:rFonts w:ascii="Times New Roman" w:hAnsi="Times New Roman" w:cs="Times New Roman"/>
          <w:sz w:val="24"/>
          <w:szCs w:val="24"/>
          <w:vertAlign w:val="superscript"/>
        </w:rPr>
        <w:t>1</w:t>
      </w:r>
      <w:r w:rsidR="00586891">
        <w:rPr>
          <w:rFonts w:ascii="Times New Roman" w:hAnsi="Times New Roman" w:cs="Times New Roman"/>
          <w:sz w:val="24"/>
          <w:szCs w:val="24"/>
        </w:rPr>
        <w:t xml:space="preserve"> </w:t>
      </w:r>
      <w:r w:rsidRPr="009355D7">
        <w:rPr>
          <w:rFonts w:ascii="Times New Roman" w:hAnsi="Times New Roman" w:cs="Times New Roman"/>
          <w:sz w:val="24"/>
          <w:szCs w:val="24"/>
        </w:rPr>
        <w:t xml:space="preserve">järgmises sõnastuses: </w:t>
      </w:r>
    </w:p>
    <w:p w14:paraId="7DDE1681" w14:textId="77777777" w:rsidR="009355D7" w:rsidRDefault="009355D7" w:rsidP="009355D7">
      <w:pPr>
        <w:pStyle w:val="Loendilik"/>
        <w:spacing w:after="0" w:line="240" w:lineRule="auto"/>
        <w:ind w:left="0"/>
        <w:jc w:val="both"/>
        <w:rPr>
          <w:rFonts w:ascii="Times New Roman" w:hAnsi="Times New Roman" w:cs="Times New Roman"/>
          <w:sz w:val="24"/>
          <w:szCs w:val="24"/>
        </w:rPr>
      </w:pPr>
    </w:p>
    <w:p w14:paraId="3D4F1ADE" w14:textId="7CC97B00" w:rsidR="002141F9" w:rsidRDefault="009355D7" w:rsidP="009355D7">
      <w:pPr>
        <w:pStyle w:val="Loendilik"/>
        <w:spacing w:after="0" w:line="240" w:lineRule="auto"/>
        <w:ind w:left="0"/>
        <w:jc w:val="both"/>
        <w:rPr>
          <w:rFonts w:ascii="Times New Roman" w:hAnsi="Times New Roman" w:cs="Times New Roman"/>
          <w:sz w:val="24"/>
          <w:szCs w:val="24"/>
        </w:rPr>
      </w:pPr>
      <w:r w:rsidRPr="009355D7">
        <w:rPr>
          <w:rFonts w:ascii="Times New Roman" w:hAnsi="Times New Roman" w:cs="Times New Roman"/>
          <w:sz w:val="24"/>
          <w:szCs w:val="24"/>
        </w:rPr>
        <w:t>„</w:t>
      </w:r>
      <w:r w:rsidR="00B81C06">
        <w:rPr>
          <w:rFonts w:ascii="Times New Roman" w:hAnsi="Times New Roman" w:cs="Times New Roman"/>
          <w:sz w:val="24"/>
          <w:szCs w:val="24"/>
        </w:rPr>
        <w:t>8</w:t>
      </w:r>
      <w:r w:rsidR="00B81C06">
        <w:rPr>
          <w:rFonts w:ascii="Times New Roman" w:hAnsi="Times New Roman" w:cs="Times New Roman"/>
          <w:sz w:val="24"/>
          <w:szCs w:val="24"/>
          <w:vertAlign w:val="superscript"/>
        </w:rPr>
        <w:t>1</w:t>
      </w:r>
      <w:r w:rsidRPr="009355D7">
        <w:rPr>
          <w:rFonts w:ascii="Times New Roman" w:hAnsi="Times New Roman" w:cs="Times New Roman"/>
          <w:sz w:val="24"/>
          <w:szCs w:val="24"/>
        </w:rPr>
        <w:t>) päeva- ja nädalahoiuteenus</w:t>
      </w:r>
      <w:r w:rsidR="003B2473">
        <w:rPr>
          <w:rFonts w:ascii="Times New Roman" w:hAnsi="Times New Roman" w:cs="Times New Roman"/>
          <w:sz w:val="24"/>
          <w:szCs w:val="24"/>
        </w:rPr>
        <w:t>;</w:t>
      </w:r>
      <w:r w:rsidRPr="009355D7">
        <w:rPr>
          <w:rFonts w:ascii="Times New Roman" w:hAnsi="Times New Roman" w:cs="Times New Roman"/>
          <w:sz w:val="24"/>
          <w:szCs w:val="24"/>
        </w:rPr>
        <w:t>“;</w:t>
      </w:r>
    </w:p>
    <w:p w14:paraId="74F8EF8D" w14:textId="77777777" w:rsidR="00633D29" w:rsidRPr="00293F9B" w:rsidRDefault="00633D29" w:rsidP="00633D29">
      <w:pPr>
        <w:pStyle w:val="Loendilik"/>
        <w:spacing w:after="0" w:line="240" w:lineRule="auto"/>
        <w:ind w:left="0"/>
        <w:jc w:val="both"/>
        <w:rPr>
          <w:rFonts w:ascii="Times New Roman" w:hAnsi="Times New Roman" w:cs="Times New Roman"/>
          <w:sz w:val="24"/>
          <w:szCs w:val="24"/>
        </w:rPr>
      </w:pPr>
    </w:p>
    <w:p w14:paraId="0809A2EF" w14:textId="03B660D8" w:rsidR="004C6F19" w:rsidRDefault="00633D29" w:rsidP="00F452CB">
      <w:pPr>
        <w:pStyle w:val="Loendilik"/>
        <w:numPr>
          <w:ilvl w:val="0"/>
          <w:numId w:val="1"/>
        </w:numPr>
        <w:spacing w:after="0" w:line="240" w:lineRule="auto"/>
        <w:jc w:val="both"/>
        <w:rPr>
          <w:rFonts w:ascii="Times New Roman" w:hAnsi="Times New Roman" w:cs="Times New Roman"/>
          <w:sz w:val="24"/>
          <w:szCs w:val="24"/>
        </w:rPr>
      </w:pPr>
      <w:r w:rsidRPr="009355D7">
        <w:rPr>
          <w:rFonts w:ascii="Times New Roman" w:hAnsi="Times New Roman" w:cs="Times New Roman"/>
          <w:sz w:val="24"/>
          <w:szCs w:val="24"/>
        </w:rPr>
        <w:t>paragrahvi 15</w:t>
      </w:r>
      <w:r>
        <w:rPr>
          <w:rFonts w:ascii="Times New Roman" w:hAnsi="Times New Roman" w:cs="Times New Roman"/>
          <w:sz w:val="24"/>
          <w:szCs w:val="24"/>
        </w:rPr>
        <w:t>5 lõike 2 teises lauses asendatakse tekstiosa „</w:t>
      </w:r>
      <w:r w:rsidRPr="00633D29">
        <w:rPr>
          <w:rFonts w:ascii="Times New Roman" w:hAnsi="Times New Roman" w:cs="Times New Roman"/>
          <w:sz w:val="24"/>
          <w:szCs w:val="24"/>
        </w:rPr>
        <w:t>§ 151 punktis 2, 7, 8 või 9</w:t>
      </w:r>
      <w:r>
        <w:rPr>
          <w:rFonts w:ascii="Times New Roman" w:hAnsi="Times New Roman" w:cs="Times New Roman"/>
          <w:sz w:val="24"/>
          <w:szCs w:val="24"/>
        </w:rPr>
        <w:t>“ tekstiosaga „</w:t>
      </w:r>
      <w:r w:rsidRPr="00633D29">
        <w:rPr>
          <w:rFonts w:ascii="Times New Roman" w:hAnsi="Times New Roman" w:cs="Times New Roman"/>
          <w:sz w:val="24"/>
          <w:szCs w:val="24"/>
        </w:rPr>
        <w:t>§ 151 punktis 2, 7, 8</w:t>
      </w:r>
      <w:r>
        <w:rPr>
          <w:rFonts w:ascii="Times New Roman" w:hAnsi="Times New Roman" w:cs="Times New Roman"/>
          <w:sz w:val="24"/>
          <w:szCs w:val="24"/>
        </w:rPr>
        <w:t xml:space="preserve">, </w:t>
      </w:r>
      <w:r w:rsidR="00427B9A">
        <w:rPr>
          <w:rFonts w:ascii="Times New Roman" w:hAnsi="Times New Roman" w:cs="Times New Roman"/>
          <w:sz w:val="24"/>
          <w:szCs w:val="24"/>
        </w:rPr>
        <w:t>8</w:t>
      </w:r>
      <w:r w:rsidR="00427B9A">
        <w:rPr>
          <w:rFonts w:ascii="Times New Roman" w:hAnsi="Times New Roman" w:cs="Times New Roman"/>
          <w:sz w:val="24"/>
          <w:szCs w:val="24"/>
          <w:vertAlign w:val="superscript"/>
        </w:rPr>
        <w:t>1</w:t>
      </w:r>
      <w:r w:rsidR="00A12D29">
        <w:rPr>
          <w:rFonts w:ascii="Times New Roman" w:hAnsi="Times New Roman" w:cs="Times New Roman"/>
          <w:sz w:val="24"/>
          <w:szCs w:val="24"/>
        </w:rPr>
        <w:t xml:space="preserve"> või</w:t>
      </w:r>
      <w:r w:rsidR="00427B9A">
        <w:rPr>
          <w:rFonts w:ascii="Times New Roman" w:hAnsi="Times New Roman" w:cs="Times New Roman"/>
          <w:sz w:val="24"/>
          <w:szCs w:val="24"/>
        </w:rPr>
        <w:t xml:space="preserve"> </w:t>
      </w:r>
      <w:r w:rsidRPr="00633D29">
        <w:rPr>
          <w:rFonts w:ascii="Times New Roman" w:hAnsi="Times New Roman" w:cs="Times New Roman"/>
          <w:sz w:val="24"/>
          <w:szCs w:val="24"/>
        </w:rPr>
        <w:t>9</w:t>
      </w:r>
      <w:r>
        <w:rPr>
          <w:rFonts w:ascii="Times New Roman" w:hAnsi="Times New Roman" w:cs="Times New Roman"/>
          <w:sz w:val="24"/>
          <w:szCs w:val="24"/>
        </w:rPr>
        <w:t xml:space="preserve">“; </w:t>
      </w:r>
    </w:p>
    <w:p w14:paraId="6D8F849C" w14:textId="77777777" w:rsidR="00F452CB" w:rsidRPr="00F452CB" w:rsidRDefault="00F452CB" w:rsidP="00F452CB">
      <w:pPr>
        <w:pStyle w:val="Loendilik"/>
        <w:spacing w:after="0" w:line="240" w:lineRule="auto"/>
        <w:ind w:left="0"/>
        <w:jc w:val="both"/>
        <w:rPr>
          <w:rFonts w:ascii="Times New Roman" w:hAnsi="Times New Roman" w:cs="Times New Roman"/>
          <w:sz w:val="24"/>
          <w:szCs w:val="24"/>
        </w:rPr>
      </w:pPr>
    </w:p>
    <w:p w14:paraId="2A47BF82" w14:textId="4392C29F" w:rsidR="00536DC4" w:rsidRPr="002974FF" w:rsidRDefault="00536DC4" w:rsidP="002974FF">
      <w:pPr>
        <w:pStyle w:val="Loendilik"/>
        <w:numPr>
          <w:ilvl w:val="0"/>
          <w:numId w:val="1"/>
        </w:numPr>
        <w:spacing w:after="0" w:line="240" w:lineRule="auto"/>
        <w:jc w:val="both"/>
        <w:rPr>
          <w:rFonts w:ascii="Times New Roman" w:hAnsi="Times New Roman" w:cs="Times New Roman"/>
          <w:sz w:val="24"/>
          <w:szCs w:val="24"/>
        </w:rPr>
      </w:pPr>
      <w:r w:rsidRPr="00D855C9">
        <w:rPr>
          <w:rFonts w:ascii="Times New Roman" w:hAnsi="Times New Roman" w:cs="Times New Roman"/>
          <w:sz w:val="24"/>
          <w:szCs w:val="24"/>
        </w:rPr>
        <w:t>paragrahvi</w:t>
      </w:r>
      <w:r w:rsidRPr="00536DC4">
        <w:rPr>
          <w:rFonts w:ascii="Times New Roman" w:hAnsi="Times New Roman" w:cs="Times New Roman"/>
          <w:sz w:val="24"/>
          <w:szCs w:val="24"/>
        </w:rPr>
        <w:t xml:space="preserve"> 160 täiendatakse lõi</w:t>
      </w:r>
      <w:r w:rsidR="008526A9">
        <w:rPr>
          <w:rFonts w:ascii="Times New Roman" w:hAnsi="Times New Roman" w:cs="Times New Roman"/>
          <w:sz w:val="24"/>
          <w:szCs w:val="24"/>
        </w:rPr>
        <w:t>getega</w:t>
      </w:r>
      <w:r w:rsidRPr="00536DC4">
        <w:rPr>
          <w:rFonts w:ascii="Times New Roman" w:hAnsi="Times New Roman" w:cs="Times New Roman"/>
          <w:sz w:val="24"/>
          <w:szCs w:val="24"/>
        </w:rPr>
        <w:t xml:space="preserve"> 4</w:t>
      </w:r>
      <w:r w:rsidR="00DA7CCF">
        <w:rPr>
          <w:rFonts w:ascii="Times New Roman" w:hAnsi="Times New Roman" w:cs="Times New Roman"/>
          <w:sz w:val="24"/>
          <w:szCs w:val="24"/>
        </w:rPr>
        <w:t>6</w:t>
      </w:r>
      <w:r w:rsidR="002974FF">
        <w:rPr>
          <w:rFonts w:ascii="Times New Roman" w:hAnsi="Times New Roman" w:cs="Times New Roman"/>
          <w:sz w:val="24"/>
          <w:szCs w:val="24"/>
        </w:rPr>
        <w:t>–</w:t>
      </w:r>
      <w:r w:rsidR="008526A9" w:rsidRPr="002974FF">
        <w:rPr>
          <w:rFonts w:ascii="Times New Roman" w:hAnsi="Times New Roman" w:cs="Times New Roman"/>
          <w:sz w:val="24"/>
          <w:szCs w:val="24"/>
        </w:rPr>
        <w:t>4</w:t>
      </w:r>
      <w:r w:rsidR="00194F1C">
        <w:rPr>
          <w:rFonts w:ascii="Times New Roman" w:hAnsi="Times New Roman" w:cs="Times New Roman"/>
          <w:sz w:val="24"/>
          <w:szCs w:val="24"/>
        </w:rPr>
        <w:t>9</w:t>
      </w:r>
      <w:r w:rsidRPr="002974FF">
        <w:rPr>
          <w:rFonts w:ascii="Times New Roman" w:hAnsi="Times New Roman" w:cs="Times New Roman"/>
          <w:sz w:val="24"/>
          <w:szCs w:val="24"/>
        </w:rPr>
        <w:t xml:space="preserve"> järgmises sõnastuses:</w:t>
      </w:r>
    </w:p>
    <w:p w14:paraId="53B473CC" w14:textId="77777777" w:rsidR="00536DC4" w:rsidRDefault="00536DC4" w:rsidP="00536DC4">
      <w:pPr>
        <w:pStyle w:val="Loendilik"/>
        <w:spacing w:after="0" w:line="240" w:lineRule="auto"/>
        <w:ind w:left="0"/>
        <w:jc w:val="both"/>
        <w:rPr>
          <w:rFonts w:ascii="Times New Roman" w:hAnsi="Times New Roman" w:cs="Times New Roman"/>
          <w:sz w:val="24"/>
          <w:szCs w:val="24"/>
        </w:rPr>
      </w:pPr>
    </w:p>
    <w:p w14:paraId="7E22A8FC" w14:textId="1FBD629C" w:rsidR="00194F1C" w:rsidRDefault="00536DC4" w:rsidP="008526A9">
      <w:pPr>
        <w:pStyle w:val="Loendilik"/>
        <w:spacing w:after="0" w:line="240" w:lineRule="auto"/>
        <w:ind w:left="0"/>
        <w:jc w:val="both"/>
        <w:rPr>
          <w:rFonts w:ascii="Times New Roman" w:hAnsi="Times New Roman" w:cs="Times New Roman"/>
          <w:sz w:val="24"/>
          <w:szCs w:val="24"/>
        </w:rPr>
      </w:pPr>
      <w:r w:rsidRPr="006B673D">
        <w:rPr>
          <w:rFonts w:ascii="Times New Roman" w:hAnsi="Times New Roman" w:cs="Times New Roman"/>
          <w:sz w:val="24"/>
          <w:szCs w:val="24"/>
        </w:rPr>
        <w:lastRenderedPageBreak/>
        <w:t>„</w:t>
      </w:r>
      <w:r w:rsidR="00194F1C">
        <w:rPr>
          <w:rFonts w:ascii="Times New Roman" w:hAnsi="Times New Roman" w:cs="Times New Roman"/>
          <w:sz w:val="24"/>
          <w:szCs w:val="24"/>
        </w:rPr>
        <w:t xml:space="preserve">(46) </w:t>
      </w:r>
      <w:r w:rsidR="00194F1C" w:rsidRPr="00194F1C">
        <w:rPr>
          <w:rFonts w:ascii="Times New Roman" w:hAnsi="Times New Roman" w:cs="Times New Roman"/>
          <w:sz w:val="24"/>
          <w:szCs w:val="24"/>
        </w:rPr>
        <w:t>Käesoleva seaduse § 9</w:t>
      </w:r>
      <w:r w:rsidR="00194F1C">
        <w:rPr>
          <w:rFonts w:ascii="Times New Roman" w:hAnsi="Times New Roman" w:cs="Times New Roman"/>
          <w:sz w:val="24"/>
          <w:szCs w:val="24"/>
        </w:rPr>
        <w:t>9</w:t>
      </w:r>
      <w:r w:rsidR="00194F1C">
        <w:rPr>
          <w:rFonts w:ascii="Times New Roman" w:hAnsi="Times New Roman" w:cs="Times New Roman"/>
          <w:sz w:val="24"/>
          <w:szCs w:val="24"/>
          <w:vertAlign w:val="superscript"/>
        </w:rPr>
        <w:t>2</w:t>
      </w:r>
      <w:r w:rsidR="00194F1C" w:rsidRPr="00194F1C">
        <w:rPr>
          <w:rFonts w:ascii="Times New Roman" w:hAnsi="Times New Roman" w:cs="Times New Roman"/>
          <w:sz w:val="24"/>
          <w:szCs w:val="24"/>
        </w:rPr>
        <w:t xml:space="preserve"> punktis </w:t>
      </w:r>
      <w:r w:rsidR="00194F1C">
        <w:rPr>
          <w:rFonts w:ascii="Times New Roman" w:hAnsi="Times New Roman" w:cs="Times New Roman"/>
          <w:sz w:val="24"/>
          <w:szCs w:val="24"/>
        </w:rPr>
        <w:t>2</w:t>
      </w:r>
      <w:r w:rsidR="00194F1C" w:rsidRPr="00194F1C">
        <w:rPr>
          <w:rFonts w:ascii="Times New Roman" w:hAnsi="Times New Roman" w:cs="Times New Roman"/>
          <w:sz w:val="24"/>
          <w:szCs w:val="24"/>
        </w:rPr>
        <w:t xml:space="preserve"> sätestatud puuduva töövõime tingimus on täidetud ka siis, kui isik on riikliku pensionikindlustuse seaduse alusel tunnistatud püsivalt töövõimetuks töövõime kaotusega vähemalt </w:t>
      </w:r>
      <w:r w:rsidR="00FD2C4B">
        <w:rPr>
          <w:rFonts w:ascii="Times New Roman" w:hAnsi="Times New Roman" w:cs="Times New Roman"/>
          <w:sz w:val="24"/>
          <w:szCs w:val="24"/>
        </w:rPr>
        <w:t>8</w:t>
      </w:r>
      <w:r w:rsidR="00194F1C" w:rsidRPr="008E2CDD">
        <w:rPr>
          <w:rFonts w:ascii="Times New Roman" w:hAnsi="Times New Roman" w:cs="Times New Roman"/>
          <w:sz w:val="24"/>
          <w:szCs w:val="24"/>
        </w:rPr>
        <w:t>0 protsenti.</w:t>
      </w:r>
    </w:p>
    <w:p w14:paraId="5E63CEDD" w14:textId="77777777" w:rsidR="00194F1C" w:rsidRDefault="00194F1C" w:rsidP="008526A9">
      <w:pPr>
        <w:pStyle w:val="Loendilik"/>
        <w:spacing w:after="0" w:line="240" w:lineRule="auto"/>
        <w:ind w:left="0"/>
        <w:jc w:val="both"/>
        <w:rPr>
          <w:rFonts w:ascii="Times New Roman" w:hAnsi="Times New Roman" w:cs="Times New Roman"/>
          <w:sz w:val="24"/>
          <w:szCs w:val="24"/>
        </w:rPr>
      </w:pPr>
    </w:p>
    <w:p w14:paraId="4C288E5A" w14:textId="59FBBA76" w:rsidR="008526A9" w:rsidRDefault="00536DC4" w:rsidP="008526A9">
      <w:pPr>
        <w:pStyle w:val="Loendilik"/>
        <w:spacing w:after="0" w:line="240" w:lineRule="auto"/>
        <w:ind w:left="0"/>
        <w:jc w:val="both"/>
        <w:rPr>
          <w:rFonts w:ascii="Times New Roman" w:hAnsi="Times New Roman" w:cs="Times New Roman"/>
          <w:sz w:val="24"/>
          <w:szCs w:val="24"/>
        </w:rPr>
      </w:pPr>
      <w:r w:rsidRPr="006B673D">
        <w:rPr>
          <w:rFonts w:ascii="Times New Roman" w:hAnsi="Times New Roman" w:cs="Times New Roman"/>
          <w:sz w:val="24"/>
          <w:szCs w:val="24"/>
        </w:rPr>
        <w:t>(4</w:t>
      </w:r>
      <w:r w:rsidR="00194F1C">
        <w:rPr>
          <w:rFonts w:ascii="Times New Roman" w:hAnsi="Times New Roman" w:cs="Times New Roman"/>
          <w:sz w:val="24"/>
          <w:szCs w:val="24"/>
        </w:rPr>
        <w:t>7</w:t>
      </w:r>
      <w:r w:rsidRPr="006B673D">
        <w:rPr>
          <w:rFonts w:ascii="Times New Roman" w:hAnsi="Times New Roman" w:cs="Times New Roman"/>
          <w:sz w:val="24"/>
          <w:szCs w:val="24"/>
        </w:rPr>
        <w:t>) Sotsiaalkindlustusamet hindab enne 202</w:t>
      </w:r>
      <w:r w:rsidR="00873025">
        <w:rPr>
          <w:rFonts w:ascii="Times New Roman" w:hAnsi="Times New Roman" w:cs="Times New Roman"/>
          <w:sz w:val="24"/>
          <w:szCs w:val="24"/>
        </w:rPr>
        <w:t>5</w:t>
      </w:r>
      <w:r w:rsidRPr="006B673D">
        <w:rPr>
          <w:rFonts w:ascii="Times New Roman" w:hAnsi="Times New Roman" w:cs="Times New Roman"/>
          <w:sz w:val="24"/>
          <w:szCs w:val="24"/>
        </w:rPr>
        <w:t xml:space="preserve">. aasta 1. </w:t>
      </w:r>
      <w:r w:rsidR="00873025">
        <w:rPr>
          <w:rFonts w:ascii="Times New Roman" w:hAnsi="Times New Roman" w:cs="Times New Roman"/>
          <w:sz w:val="24"/>
          <w:szCs w:val="24"/>
        </w:rPr>
        <w:t>jaanuari</w:t>
      </w:r>
      <w:r w:rsidRPr="006B673D">
        <w:rPr>
          <w:rFonts w:ascii="Times New Roman" w:hAnsi="Times New Roman" w:cs="Times New Roman"/>
          <w:sz w:val="24"/>
          <w:szCs w:val="24"/>
        </w:rPr>
        <w:t xml:space="preserve"> igapäevaelu toetamise teenuse järjekorda </w:t>
      </w:r>
      <w:r w:rsidR="006C647C">
        <w:rPr>
          <w:rFonts w:ascii="Times New Roman" w:hAnsi="Times New Roman" w:cs="Times New Roman"/>
          <w:sz w:val="24"/>
          <w:szCs w:val="24"/>
        </w:rPr>
        <w:t>võetud</w:t>
      </w:r>
      <w:r w:rsidR="006C647C" w:rsidRPr="006B673D">
        <w:rPr>
          <w:rFonts w:ascii="Times New Roman" w:hAnsi="Times New Roman" w:cs="Times New Roman"/>
          <w:sz w:val="24"/>
          <w:szCs w:val="24"/>
        </w:rPr>
        <w:t xml:space="preserve"> </w:t>
      </w:r>
      <w:r w:rsidRPr="006B673D">
        <w:rPr>
          <w:rFonts w:ascii="Times New Roman" w:hAnsi="Times New Roman" w:cs="Times New Roman"/>
          <w:sz w:val="24"/>
          <w:szCs w:val="24"/>
        </w:rPr>
        <w:t>isiku</w:t>
      </w:r>
      <w:r w:rsidR="0064293D">
        <w:rPr>
          <w:rFonts w:ascii="Times New Roman" w:hAnsi="Times New Roman" w:cs="Times New Roman"/>
          <w:sz w:val="24"/>
          <w:szCs w:val="24"/>
        </w:rPr>
        <w:t xml:space="preserve"> erihoolekande</w:t>
      </w:r>
      <w:del w:id="65" w:author="Mari Koik" w:date="2024-03-21T11:44:00Z">
        <w:r w:rsidR="0064293D" w:rsidDel="005E1B47">
          <w:rPr>
            <w:rFonts w:ascii="Times New Roman" w:hAnsi="Times New Roman" w:cs="Times New Roman"/>
            <w:sz w:val="24"/>
            <w:szCs w:val="24"/>
          </w:rPr>
          <w:delText>teenuse</w:delText>
        </w:r>
      </w:del>
      <w:r w:rsidR="0064293D">
        <w:rPr>
          <w:rFonts w:ascii="Times New Roman" w:hAnsi="Times New Roman" w:cs="Times New Roman"/>
          <w:sz w:val="24"/>
          <w:szCs w:val="24"/>
        </w:rPr>
        <w:t xml:space="preserve"> vajadust</w:t>
      </w:r>
      <w:r w:rsidR="005E7F84">
        <w:rPr>
          <w:rFonts w:ascii="Times New Roman" w:hAnsi="Times New Roman" w:cs="Times New Roman"/>
          <w:sz w:val="24"/>
          <w:szCs w:val="24"/>
        </w:rPr>
        <w:t>.</w:t>
      </w:r>
      <w:r w:rsidRPr="006B673D">
        <w:rPr>
          <w:rFonts w:ascii="Times New Roman" w:hAnsi="Times New Roman" w:cs="Times New Roman"/>
          <w:sz w:val="24"/>
          <w:szCs w:val="24"/>
        </w:rPr>
        <w:t xml:space="preserve"> </w:t>
      </w:r>
      <w:r w:rsidR="00A53F93">
        <w:rPr>
          <w:rFonts w:ascii="Times New Roman" w:hAnsi="Times New Roman" w:cs="Times New Roman"/>
          <w:sz w:val="24"/>
          <w:szCs w:val="24"/>
        </w:rPr>
        <w:t>K</w:t>
      </w:r>
      <w:r w:rsidRPr="00A53F93">
        <w:rPr>
          <w:rFonts w:ascii="Times New Roman" w:hAnsi="Times New Roman" w:cs="Times New Roman"/>
          <w:sz w:val="24"/>
          <w:szCs w:val="24"/>
        </w:rPr>
        <w:t>ui</w:t>
      </w:r>
      <w:r w:rsidRPr="006B673D">
        <w:rPr>
          <w:rFonts w:ascii="Times New Roman" w:hAnsi="Times New Roman" w:cs="Times New Roman"/>
          <w:sz w:val="24"/>
          <w:szCs w:val="24"/>
        </w:rPr>
        <w:t xml:space="preserve"> isik vastab käesoleva seaduse §-s 99</w:t>
      </w:r>
      <w:r w:rsidRPr="006B673D">
        <w:rPr>
          <w:rFonts w:ascii="Times New Roman" w:hAnsi="Times New Roman" w:cs="Times New Roman"/>
          <w:sz w:val="24"/>
          <w:szCs w:val="24"/>
          <w:vertAlign w:val="superscript"/>
        </w:rPr>
        <w:t>2</w:t>
      </w:r>
      <w:r w:rsidRPr="006B673D">
        <w:rPr>
          <w:rFonts w:ascii="Times New Roman" w:hAnsi="Times New Roman" w:cs="Times New Roman"/>
          <w:sz w:val="24"/>
          <w:szCs w:val="24"/>
        </w:rPr>
        <w:t xml:space="preserve"> sätestatud päeva- ja nädalahoiu</w:t>
      </w:r>
      <w:ins w:id="66" w:author="Mari Koik" w:date="2024-03-21T11:45:00Z">
        <w:r w:rsidR="005E1B47">
          <w:rPr>
            <w:rFonts w:ascii="Times New Roman" w:hAnsi="Times New Roman" w:cs="Times New Roman"/>
            <w:sz w:val="24"/>
            <w:szCs w:val="24"/>
          </w:rPr>
          <w:t xml:space="preserve"> saamiseks</w:t>
        </w:r>
      </w:ins>
      <w:del w:id="67" w:author="Mari Koik" w:date="2024-03-21T11:45:00Z">
        <w:r w:rsidRPr="006B673D" w:rsidDel="005E1B47">
          <w:rPr>
            <w:rFonts w:ascii="Times New Roman" w:hAnsi="Times New Roman" w:cs="Times New Roman"/>
            <w:sz w:val="24"/>
            <w:szCs w:val="24"/>
          </w:rPr>
          <w:delText>teenust saama õigustatud isiku</w:delText>
        </w:r>
        <w:r w:rsidR="00071390" w:rsidDel="005E1B47">
          <w:rPr>
            <w:rFonts w:ascii="Times New Roman" w:hAnsi="Times New Roman" w:cs="Times New Roman"/>
            <w:sz w:val="24"/>
            <w:szCs w:val="24"/>
          </w:rPr>
          <w:delText>le</w:delText>
        </w:r>
      </w:del>
      <w:r w:rsidR="00071390">
        <w:rPr>
          <w:rFonts w:ascii="Times New Roman" w:hAnsi="Times New Roman" w:cs="Times New Roman"/>
          <w:sz w:val="24"/>
          <w:szCs w:val="24"/>
        </w:rPr>
        <w:t xml:space="preserve"> </w:t>
      </w:r>
      <w:r w:rsidR="00316DE5">
        <w:rPr>
          <w:rFonts w:ascii="Times New Roman" w:hAnsi="Times New Roman" w:cs="Times New Roman"/>
          <w:sz w:val="24"/>
          <w:szCs w:val="24"/>
        </w:rPr>
        <w:t>kehtestatud</w:t>
      </w:r>
      <w:r w:rsidRPr="006B673D">
        <w:rPr>
          <w:rFonts w:ascii="Times New Roman" w:hAnsi="Times New Roman" w:cs="Times New Roman"/>
          <w:sz w:val="24"/>
          <w:szCs w:val="24"/>
        </w:rPr>
        <w:t xml:space="preserve"> tingimustele,</w:t>
      </w:r>
      <w:r w:rsidR="00AF4E87">
        <w:rPr>
          <w:rFonts w:ascii="Times New Roman" w:hAnsi="Times New Roman" w:cs="Times New Roman"/>
          <w:sz w:val="24"/>
          <w:szCs w:val="24"/>
        </w:rPr>
        <w:t xml:space="preserve"> </w:t>
      </w:r>
      <w:r w:rsidR="00AF4E87" w:rsidRPr="00AF4E87">
        <w:rPr>
          <w:rFonts w:ascii="Times New Roman" w:hAnsi="Times New Roman" w:cs="Times New Roman"/>
          <w:sz w:val="24"/>
          <w:szCs w:val="24"/>
        </w:rPr>
        <w:t>otsustab Sotsiaalkindlustusamet teenuse osutamise vastavalt käesoleva seaduse §-</w:t>
      </w:r>
      <w:r w:rsidR="00071390">
        <w:rPr>
          <w:rFonts w:ascii="Times New Roman" w:hAnsi="Times New Roman" w:cs="Times New Roman"/>
          <w:sz w:val="24"/>
          <w:szCs w:val="24"/>
        </w:rPr>
        <w:t>s 70 sätestatule</w:t>
      </w:r>
      <w:r w:rsidR="002C0698">
        <w:rPr>
          <w:rFonts w:ascii="Times New Roman" w:hAnsi="Times New Roman" w:cs="Times New Roman"/>
          <w:sz w:val="24"/>
          <w:szCs w:val="24"/>
        </w:rPr>
        <w:t xml:space="preserve"> ning</w:t>
      </w:r>
      <w:r w:rsidRPr="006B673D">
        <w:rPr>
          <w:rFonts w:ascii="Times New Roman" w:hAnsi="Times New Roman" w:cs="Times New Roman"/>
          <w:sz w:val="24"/>
          <w:szCs w:val="24"/>
        </w:rPr>
        <w:t xml:space="preserve"> teavitab isikut tema võtmisest päeva- ja nädalahoiuteenuse järjekorda</w:t>
      </w:r>
      <w:r w:rsidR="005B6F8F">
        <w:rPr>
          <w:rFonts w:ascii="Times New Roman" w:hAnsi="Times New Roman" w:cs="Times New Roman"/>
          <w:sz w:val="24"/>
          <w:szCs w:val="24"/>
        </w:rPr>
        <w:t xml:space="preserve"> </w:t>
      </w:r>
      <w:r w:rsidR="005B6F8F" w:rsidRPr="006B673D">
        <w:rPr>
          <w:rFonts w:ascii="Times New Roman" w:hAnsi="Times New Roman" w:cs="Times New Roman"/>
          <w:sz w:val="24"/>
          <w:szCs w:val="24"/>
        </w:rPr>
        <w:t>kirjalikku taasesitamist võimaldavas vormis</w:t>
      </w:r>
      <w:r w:rsidRPr="006B673D">
        <w:rPr>
          <w:rFonts w:ascii="Times New Roman" w:hAnsi="Times New Roman" w:cs="Times New Roman"/>
          <w:sz w:val="24"/>
          <w:szCs w:val="24"/>
        </w:rPr>
        <w:t>.</w:t>
      </w:r>
    </w:p>
    <w:p w14:paraId="364C0987" w14:textId="77777777" w:rsidR="00F6331C" w:rsidRDefault="00F6331C" w:rsidP="008526A9">
      <w:pPr>
        <w:pStyle w:val="Loendilik"/>
        <w:spacing w:after="0" w:line="240" w:lineRule="auto"/>
        <w:ind w:left="0"/>
        <w:jc w:val="both"/>
        <w:rPr>
          <w:rFonts w:ascii="Times New Roman" w:hAnsi="Times New Roman" w:cs="Times New Roman"/>
          <w:sz w:val="24"/>
          <w:szCs w:val="24"/>
          <w:highlight w:val="green"/>
        </w:rPr>
      </w:pPr>
    </w:p>
    <w:p w14:paraId="5CF44B7A" w14:textId="1F0EBBE0" w:rsidR="00323B29" w:rsidRDefault="00F221E1" w:rsidP="008526A9">
      <w:pPr>
        <w:pStyle w:val="Loendilik"/>
        <w:spacing w:after="0" w:line="240" w:lineRule="auto"/>
        <w:ind w:left="0"/>
        <w:jc w:val="both"/>
        <w:rPr>
          <w:rStyle w:val="ui-provider"/>
          <w:rFonts w:ascii="Times New Roman" w:hAnsi="Times New Roman" w:cs="Times New Roman"/>
          <w:sz w:val="24"/>
          <w:szCs w:val="24"/>
        </w:rPr>
      </w:pPr>
      <w:r>
        <w:rPr>
          <w:rStyle w:val="ui-provider"/>
          <w:rFonts w:ascii="Times New Roman" w:hAnsi="Times New Roman" w:cs="Times New Roman"/>
          <w:sz w:val="24"/>
          <w:szCs w:val="24"/>
        </w:rPr>
        <w:t>(4</w:t>
      </w:r>
      <w:r w:rsidR="00194F1C">
        <w:rPr>
          <w:rStyle w:val="ui-provider"/>
          <w:rFonts w:ascii="Times New Roman" w:hAnsi="Times New Roman" w:cs="Times New Roman"/>
          <w:sz w:val="24"/>
          <w:szCs w:val="24"/>
        </w:rPr>
        <w:t>8</w:t>
      </w:r>
      <w:r>
        <w:rPr>
          <w:rStyle w:val="ui-provider"/>
          <w:rFonts w:ascii="Times New Roman" w:hAnsi="Times New Roman" w:cs="Times New Roman"/>
          <w:sz w:val="24"/>
          <w:szCs w:val="24"/>
        </w:rPr>
        <w:t xml:space="preserve">) </w:t>
      </w:r>
      <w:r w:rsidR="005B6F8F" w:rsidRPr="00E0509B">
        <w:rPr>
          <w:rStyle w:val="ui-provider"/>
          <w:rFonts w:ascii="Times New Roman" w:hAnsi="Times New Roman" w:cs="Times New Roman"/>
          <w:sz w:val="24"/>
          <w:szCs w:val="24"/>
        </w:rPr>
        <w:t>Teenuse</w:t>
      </w:r>
      <w:r w:rsidR="005B6F8F">
        <w:rPr>
          <w:rStyle w:val="ui-provider"/>
          <w:rFonts w:ascii="Times New Roman" w:hAnsi="Times New Roman" w:cs="Times New Roman"/>
          <w:sz w:val="24"/>
          <w:szCs w:val="24"/>
        </w:rPr>
        <w:t xml:space="preserve"> osutamise jätkamise i</w:t>
      </w:r>
      <w:r w:rsidR="00F51997" w:rsidRPr="005B6F8F">
        <w:rPr>
          <w:rStyle w:val="ui-provider"/>
          <w:rFonts w:ascii="Times New Roman" w:hAnsi="Times New Roman" w:cs="Times New Roman"/>
          <w:sz w:val="24"/>
          <w:szCs w:val="24"/>
        </w:rPr>
        <w:t>si</w:t>
      </w:r>
      <w:r w:rsidR="00F51997" w:rsidRPr="00F51997">
        <w:rPr>
          <w:rStyle w:val="ui-provider"/>
          <w:rFonts w:ascii="Times New Roman" w:hAnsi="Times New Roman" w:cs="Times New Roman"/>
          <w:sz w:val="24"/>
          <w:szCs w:val="24"/>
        </w:rPr>
        <w:t xml:space="preserve">kule, kellele Sotsiaalkindlustusamet on väljastanud </w:t>
      </w:r>
      <w:r w:rsidR="006F1633" w:rsidRPr="00F51997">
        <w:rPr>
          <w:rStyle w:val="ui-provider"/>
          <w:rFonts w:ascii="Times New Roman" w:hAnsi="Times New Roman" w:cs="Times New Roman"/>
          <w:sz w:val="24"/>
          <w:szCs w:val="24"/>
        </w:rPr>
        <w:t>enne 202</w:t>
      </w:r>
      <w:r w:rsidR="00102699">
        <w:rPr>
          <w:rStyle w:val="ui-provider"/>
          <w:rFonts w:ascii="Times New Roman" w:hAnsi="Times New Roman" w:cs="Times New Roman"/>
          <w:sz w:val="24"/>
          <w:szCs w:val="24"/>
        </w:rPr>
        <w:t>5</w:t>
      </w:r>
      <w:r w:rsidR="006F1633" w:rsidRPr="00F51997">
        <w:rPr>
          <w:rStyle w:val="ui-provider"/>
          <w:rFonts w:ascii="Times New Roman" w:hAnsi="Times New Roman" w:cs="Times New Roman"/>
          <w:sz w:val="24"/>
          <w:szCs w:val="24"/>
        </w:rPr>
        <w:t>.</w:t>
      </w:r>
      <w:r w:rsidR="006F1633">
        <w:rPr>
          <w:rStyle w:val="ui-provider"/>
          <w:rFonts w:ascii="Times New Roman" w:hAnsi="Times New Roman" w:cs="Times New Roman"/>
          <w:sz w:val="24"/>
          <w:szCs w:val="24"/>
        </w:rPr>
        <w:t xml:space="preserve"> </w:t>
      </w:r>
      <w:r w:rsidR="006F1633" w:rsidRPr="00F51997">
        <w:rPr>
          <w:rStyle w:val="ui-provider"/>
          <w:rFonts w:ascii="Times New Roman" w:hAnsi="Times New Roman" w:cs="Times New Roman"/>
          <w:sz w:val="24"/>
          <w:szCs w:val="24"/>
        </w:rPr>
        <w:t>aasta 1.</w:t>
      </w:r>
      <w:r w:rsidR="006F1633">
        <w:rPr>
          <w:rStyle w:val="ui-provider"/>
          <w:rFonts w:ascii="Times New Roman" w:hAnsi="Times New Roman" w:cs="Times New Roman"/>
          <w:sz w:val="24"/>
          <w:szCs w:val="24"/>
        </w:rPr>
        <w:t xml:space="preserve"> </w:t>
      </w:r>
      <w:r w:rsidR="00BF1E2B">
        <w:rPr>
          <w:rStyle w:val="ui-provider"/>
          <w:rFonts w:ascii="Times New Roman" w:hAnsi="Times New Roman" w:cs="Times New Roman"/>
          <w:sz w:val="24"/>
          <w:szCs w:val="24"/>
        </w:rPr>
        <w:t>jaanuari</w:t>
      </w:r>
      <w:r w:rsidR="006F1633" w:rsidRPr="00F51997">
        <w:rPr>
          <w:rStyle w:val="ui-provider"/>
          <w:rFonts w:ascii="Times New Roman" w:hAnsi="Times New Roman" w:cs="Times New Roman"/>
          <w:sz w:val="24"/>
          <w:szCs w:val="24"/>
        </w:rPr>
        <w:t xml:space="preserve"> </w:t>
      </w:r>
      <w:r w:rsidR="009A2650">
        <w:rPr>
          <w:rStyle w:val="ui-provider"/>
          <w:rFonts w:ascii="Times New Roman" w:hAnsi="Times New Roman" w:cs="Times New Roman"/>
          <w:sz w:val="24"/>
          <w:szCs w:val="24"/>
        </w:rPr>
        <w:t xml:space="preserve">suunamisotsuse </w:t>
      </w:r>
      <w:r w:rsidR="00F51997" w:rsidRPr="009A2650">
        <w:rPr>
          <w:rStyle w:val="ui-provider"/>
          <w:rFonts w:ascii="Times New Roman" w:hAnsi="Times New Roman" w:cs="Times New Roman"/>
          <w:sz w:val="24"/>
          <w:szCs w:val="24"/>
        </w:rPr>
        <w:t>igapäevaelu toetamise teenuse</w:t>
      </w:r>
      <w:r w:rsidR="008644B1">
        <w:rPr>
          <w:rStyle w:val="ui-provider"/>
          <w:rFonts w:ascii="Times New Roman" w:hAnsi="Times New Roman" w:cs="Times New Roman"/>
          <w:sz w:val="24"/>
          <w:szCs w:val="24"/>
        </w:rPr>
        <w:t xml:space="preserve"> saamiseks</w:t>
      </w:r>
      <w:r w:rsidR="00F51997" w:rsidRPr="009A2650">
        <w:rPr>
          <w:rStyle w:val="ui-provider"/>
          <w:rFonts w:ascii="Times New Roman" w:hAnsi="Times New Roman" w:cs="Times New Roman"/>
          <w:sz w:val="24"/>
          <w:szCs w:val="24"/>
        </w:rPr>
        <w:t xml:space="preserve"> soovitusliku sagedusega kuni 21 võ</w:t>
      </w:r>
      <w:r w:rsidR="00F51997" w:rsidRPr="00F51997">
        <w:rPr>
          <w:rStyle w:val="ui-provider"/>
          <w:rFonts w:ascii="Times New Roman" w:hAnsi="Times New Roman" w:cs="Times New Roman"/>
          <w:sz w:val="24"/>
          <w:szCs w:val="24"/>
        </w:rPr>
        <w:t xml:space="preserve">i </w:t>
      </w:r>
      <w:commentRangeStart w:id="68"/>
      <w:ins w:id="69" w:author="Mari Koik" w:date="2024-03-21T12:13:00Z">
        <w:r w:rsidR="00F33576">
          <w:rPr>
            <w:rStyle w:val="ui-provider"/>
            <w:rFonts w:ascii="Times New Roman" w:hAnsi="Times New Roman" w:cs="Times New Roman"/>
            <w:sz w:val="24"/>
            <w:szCs w:val="24"/>
          </w:rPr>
          <w:t xml:space="preserve">kuni </w:t>
        </w:r>
        <w:commentRangeEnd w:id="68"/>
        <w:r w:rsidR="00F33576">
          <w:rPr>
            <w:rStyle w:val="Kommentaariviide"/>
          </w:rPr>
          <w:commentReference w:id="68"/>
        </w:r>
      </w:ins>
      <w:r w:rsidR="00F51997" w:rsidRPr="00F51997">
        <w:rPr>
          <w:rStyle w:val="ui-provider"/>
          <w:rFonts w:ascii="Times New Roman" w:hAnsi="Times New Roman" w:cs="Times New Roman"/>
          <w:sz w:val="24"/>
          <w:szCs w:val="24"/>
        </w:rPr>
        <w:t xml:space="preserve">23 ööpäeva kuus, kellel tuvastatakse </w:t>
      </w:r>
      <w:ins w:id="70" w:author="Mari Koik" w:date="2024-03-21T12:16:00Z">
        <w:r w:rsidR="00F33576">
          <w:rPr>
            <w:rStyle w:val="ui-provider"/>
            <w:rFonts w:ascii="Times New Roman" w:hAnsi="Times New Roman" w:cs="Times New Roman"/>
            <w:sz w:val="24"/>
            <w:szCs w:val="24"/>
          </w:rPr>
          <w:t xml:space="preserve">jätkuv vajadus </w:t>
        </w:r>
      </w:ins>
      <w:r w:rsidR="00F51997" w:rsidRPr="00F51997">
        <w:rPr>
          <w:rStyle w:val="ui-provider"/>
          <w:rFonts w:ascii="Times New Roman" w:hAnsi="Times New Roman" w:cs="Times New Roman"/>
          <w:sz w:val="24"/>
          <w:szCs w:val="24"/>
        </w:rPr>
        <w:t xml:space="preserve">samasisulise teenuse </w:t>
      </w:r>
      <w:del w:id="71" w:author="Mari Koik" w:date="2024-03-21T12:14:00Z">
        <w:r w:rsidR="00F51997" w:rsidRPr="00F51997" w:rsidDel="00F33576">
          <w:rPr>
            <w:rStyle w:val="ui-provider"/>
            <w:rFonts w:ascii="Times New Roman" w:hAnsi="Times New Roman" w:cs="Times New Roman"/>
            <w:sz w:val="24"/>
            <w:szCs w:val="24"/>
          </w:rPr>
          <w:delText xml:space="preserve">osutamise </w:delText>
        </w:r>
      </w:del>
      <w:ins w:id="72" w:author="Mari Koik" w:date="2024-03-21T12:16:00Z">
        <w:r w:rsidR="00F33576">
          <w:rPr>
            <w:rStyle w:val="ui-provider"/>
            <w:rFonts w:ascii="Times New Roman" w:hAnsi="Times New Roman" w:cs="Times New Roman"/>
            <w:sz w:val="24"/>
            <w:szCs w:val="24"/>
          </w:rPr>
          <w:t>järele</w:t>
        </w:r>
      </w:ins>
      <w:del w:id="73" w:author="Mari Koik" w:date="2024-03-21T12:16:00Z">
        <w:r w:rsidR="00F51997" w:rsidRPr="00F51997" w:rsidDel="00F33576">
          <w:rPr>
            <w:rStyle w:val="ui-provider"/>
            <w:rFonts w:ascii="Times New Roman" w:hAnsi="Times New Roman" w:cs="Times New Roman"/>
            <w:sz w:val="24"/>
            <w:szCs w:val="24"/>
          </w:rPr>
          <w:delText>jätkamise vajadus</w:delText>
        </w:r>
      </w:del>
      <w:r w:rsidR="00F51997" w:rsidRPr="00F51997">
        <w:rPr>
          <w:rStyle w:val="ui-provider"/>
          <w:rFonts w:ascii="Times New Roman" w:hAnsi="Times New Roman" w:cs="Times New Roman"/>
          <w:sz w:val="24"/>
          <w:szCs w:val="24"/>
        </w:rPr>
        <w:t xml:space="preserve"> ja kes vastab pärast suunamisotsuses märgitud </w:t>
      </w:r>
      <w:r w:rsidR="005A58C1">
        <w:rPr>
          <w:rStyle w:val="ui-provider"/>
          <w:rFonts w:ascii="Times New Roman" w:hAnsi="Times New Roman" w:cs="Times New Roman"/>
          <w:sz w:val="24"/>
          <w:szCs w:val="24"/>
        </w:rPr>
        <w:t xml:space="preserve">teenuse osutamise </w:t>
      </w:r>
      <w:r w:rsidR="00F51997" w:rsidRPr="00F51997">
        <w:rPr>
          <w:rStyle w:val="ui-provider"/>
          <w:rFonts w:ascii="Times New Roman" w:hAnsi="Times New Roman" w:cs="Times New Roman"/>
          <w:sz w:val="24"/>
          <w:szCs w:val="24"/>
        </w:rPr>
        <w:t>tähtaega käesoleva seaduse §-s 99</w:t>
      </w:r>
      <w:r w:rsidR="00BB5570">
        <w:rPr>
          <w:rStyle w:val="ui-provider"/>
          <w:rFonts w:ascii="Times New Roman" w:hAnsi="Times New Roman" w:cs="Times New Roman"/>
          <w:sz w:val="24"/>
          <w:szCs w:val="24"/>
          <w:vertAlign w:val="superscript"/>
        </w:rPr>
        <w:t>2</w:t>
      </w:r>
      <w:r w:rsidR="00F51997" w:rsidRPr="00F51997">
        <w:rPr>
          <w:rStyle w:val="ui-provider"/>
          <w:rFonts w:ascii="Times New Roman" w:hAnsi="Times New Roman" w:cs="Times New Roman"/>
          <w:sz w:val="24"/>
          <w:szCs w:val="24"/>
        </w:rPr>
        <w:t xml:space="preserve"> sätestatud päeva-</w:t>
      </w:r>
      <w:r w:rsidR="00BB5570">
        <w:rPr>
          <w:rStyle w:val="ui-provider"/>
          <w:rFonts w:ascii="Times New Roman" w:hAnsi="Times New Roman" w:cs="Times New Roman"/>
          <w:sz w:val="24"/>
          <w:szCs w:val="24"/>
        </w:rPr>
        <w:t xml:space="preserve"> </w:t>
      </w:r>
      <w:r w:rsidR="00F51997" w:rsidRPr="00F51997">
        <w:rPr>
          <w:rStyle w:val="ui-provider"/>
          <w:rFonts w:ascii="Times New Roman" w:hAnsi="Times New Roman" w:cs="Times New Roman"/>
          <w:sz w:val="24"/>
          <w:szCs w:val="24"/>
        </w:rPr>
        <w:t>ja nädalahoiuteenus</w:t>
      </w:r>
      <w:del w:id="74" w:author="Mari Koik" w:date="2024-03-21T12:14:00Z">
        <w:r w:rsidR="00F51997" w:rsidRPr="00F51997" w:rsidDel="00F33576">
          <w:rPr>
            <w:rStyle w:val="ui-provider"/>
            <w:rFonts w:ascii="Times New Roman" w:hAnsi="Times New Roman" w:cs="Times New Roman"/>
            <w:sz w:val="24"/>
            <w:szCs w:val="24"/>
          </w:rPr>
          <w:delText>t</w:delText>
        </w:r>
      </w:del>
      <w:ins w:id="75" w:author="Mari Koik" w:date="2024-03-21T12:14:00Z">
        <w:r w:rsidR="00F33576">
          <w:rPr>
            <w:rStyle w:val="ui-provider"/>
            <w:rFonts w:ascii="Times New Roman" w:hAnsi="Times New Roman" w:cs="Times New Roman"/>
            <w:sz w:val="24"/>
            <w:szCs w:val="24"/>
          </w:rPr>
          <w:t>e saamise</w:t>
        </w:r>
      </w:ins>
      <w:del w:id="76" w:author="Mari Koik" w:date="2024-03-21T12:11:00Z">
        <w:r w:rsidR="00F51997" w:rsidRPr="00F51997" w:rsidDel="00F33576">
          <w:rPr>
            <w:rStyle w:val="ui-provider"/>
            <w:rFonts w:ascii="Times New Roman" w:hAnsi="Times New Roman" w:cs="Times New Roman"/>
            <w:sz w:val="24"/>
            <w:szCs w:val="24"/>
          </w:rPr>
          <w:delText xml:space="preserve"> saama õigustatud isiku</w:delText>
        </w:r>
        <w:r w:rsidR="005E7F84" w:rsidDel="00F33576">
          <w:rPr>
            <w:rStyle w:val="ui-provider"/>
            <w:rFonts w:ascii="Times New Roman" w:hAnsi="Times New Roman" w:cs="Times New Roman"/>
            <w:sz w:val="24"/>
            <w:szCs w:val="24"/>
          </w:rPr>
          <w:delText xml:space="preserve">le </w:delText>
        </w:r>
        <w:r w:rsidR="005B6F8F" w:rsidDel="00F33576">
          <w:rPr>
            <w:rStyle w:val="ui-provider"/>
            <w:rFonts w:ascii="Times New Roman" w:hAnsi="Times New Roman" w:cs="Times New Roman"/>
            <w:sz w:val="24"/>
            <w:szCs w:val="24"/>
          </w:rPr>
          <w:delText>kehtestatud</w:delText>
        </w:r>
      </w:del>
      <w:r w:rsidR="00F51997" w:rsidRPr="005B6F8F">
        <w:rPr>
          <w:rStyle w:val="ui-provider"/>
          <w:rFonts w:ascii="Times New Roman" w:hAnsi="Times New Roman" w:cs="Times New Roman"/>
          <w:sz w:val="24"/>
          <w:szCs w:val="24"/>
        </w:rPr>
        <w:t xml:space="preserve"> tingimustele</w:t>
      </w:r>
      <w:r w:rsidR="00F51997" w:rsidRPr="00F51997">
        <w:rPr>
          <w:rStyle w:val="ui-provider"/>
          <w:rFonts w:ascii="Times New Roman" w:hAnsi="Times New Roman" w:cs="Times New Roman"/>
          <w:sz w:val="24"/>
          <w:szCs w:val="24"/>
        </w:rPr>
        <w:t>,</w:t>
      </w:r>
      <w:r w:rsidR="00F250B1">
        <w:rPr>
          <w:rStyle w:val="ui-provider"/>
          <w:rFonts w:ascii="Times New Roman" w:hAnsi="Times New Roman" w:cs="Times New Roman"/>
          <w:sz w:val="24"/>
          <w:szCs w:val="24"/>
        </w:rPr>
        <w:t xml:space="preserve"> </w:t>
      </w:r>
      <w:r w:rsidR="00F250B1" w:rsidRPr="00F250B1">
        <w:rPr>
          <w:rStyle w:val="ui-provider"/>
          <w:rFonts w:ascii="Times New Roman" w:hAnsi="Times New Roman" w:cs="Times New Roman"/>
          <w:sz w:val="24"/>
          <w:szCs w:val="24"/>
        </w:rPr>
        <w:t>otsustab Sotsiaalkindlustusamet vastavalt käesoleva seaduse §-</w:t>
      </w:r>
      <w:r w:rsidR="005E7F84">
        <w:rPr>
          <w:rStyle w:val="ui-provider"/>
          <w:rFonts w:ascii="Times New Roman" w:hAnsi="Times New Roman" w:cs="Times New Roman"/>
          <w:sz w:val="24"/>
          <w:szCs w:val="24"/>
        </w:rPr>
        <w:t>s 70 sätestatule</w:t>
      </w:r>
      <w:r w:rsidR="005B6F8F">
        <w:rPr>
          <w:rStyle w:val="ui-provider"/>
          <w:rFonts w:ascii="Times New Roman" w:hAnsi="Times New Roman" w:cs="Times New Roman"/>
          <w:sz w:val="24"/>
          <w:szCs w:val="24"/>
        </w:rPr>
        <w:t xml:space="preserve"> ning</w:t>
      </w:r>
      <w:r w:rsidR="00F51997" w:rsidRPr="00F51997">
        <w:rPr>
          <w:rStyle w:val="ui-provider"/>
          <w:rFonts w:ascii="Times New Roman" w:hAnsi="Times New Roman" w:cs="Times New Roman"/>
          <w:sz w:val="24"/>
          <w:szCs w:val="24"/>
        </w:rPr>
        <w:t xml:space="preserve"> väljastab </w:t>
      </w:r>
      <w:ins w:id="77" w:author="Mari Koik" w:date="2024-03-21T12:12:00Z">
        <w:r w:rsidR="00F33576">
          <w:rPr>
            <w:rStyle w:val="ui-provider"/>
            <w:rFonts w:ascii="Times New Roman" w:hAnsi="Times New Roman" w:cs="Times New Roman"/>
            <w:sz w:val="24"/>
            <w:szCs w:val="24"/>
          </w:rPr>
          <w:t xml:space="preserve">päeva- ja nädalahoidu </w:t>
        </w:r>
      </w:ins>
      <w:r w:rsidR="00F51997" w:rsidRPr="00F51997">
        <w:rPr>
          <w:rStyle w:val="ui-provider"/>
          <w:rFonts w:ascii="Times New Roman" w:hAnsi="Times New Roman" w:cs="Times New Roman"/>
          <w:sz w:val="24"/>
          <w:szCs w:val="24"/>
        </w:rPr>
        <w:t>suunamis</w:t>
      </w:r>
      <w:ins w:id="78" w:author="Mari Koik" w:date="2024-03-21T12:12:00Z">
        <w:r w:rsidR="00F33576">
          <w:rPr>
            <w:rStyle w:val="ui-provider"/>
            <w:rFonts w:ascii="Times New Roman" w:hAnsi="Times New Roman" w:cs="Times New Roman"/>
            <w:sz w:val="24"/>
            <w:szCs w:val="24"/>
          </w:rPr>
          <w:t xml:space="preserve">e </w:t>
        </w:r>
      </w:ins>
      <w:r w:rsidR="00F51997" w:rsidRPr="00F51997">
        <w:rPr>
          <w:rStyle w:val="ui-provider"/>
          <w:rFonts w:ascii="Times New Roman" w:hAnsi="Times New Roman" w:cs="Times New Roman"/>
          <w:sz w:val="24"/>
          <w:szCs w:val="24"/>
        </w:rPr>
        <w:t xml:space="preserve">otsuse </w:t>
      </w:r>
      <w:del w:id="79" w:author="Mari Koik" w:date="2024-03-21T12:12:00Z">
        <w:r w:rsidR="00F51997" w:rsidRPr="00F51997" w:rsidDel="00F33576">
          <w:rPr>
            <w:rStyle w:val="ui-provider"/>
            <w:rFonts w:ascii="Times New Roman" w:hAnsi="Times New Roman" w:cs="Times New Roman"/>
            <w:sz w:val="24"/>
            <w:szCs w:val="24"/>
          </w:rPr>
          <w:delText>päeva-</w:delText>
        </w:r>
        <w:r w:rsidR="00337D69" w:rsidDel="00F33576">
          <w:rPr>
            <w:rStyle w:val="ui-provider"/>
            <w:rFonts w:ascii="Times New Roman" w:hAnsi="Times New Roman" w:cs="Times New Roman"/>
            <w:sz w:val="24"/>
            <w:szCs w:val="24"/>
          </w:rPr>
          <w:delText xml:space="preserve"> </w:delText>
        </w:r>
        <w:r w:rsidR="00F51997" w:rsidRPr="00F51997" w:rsidDel="00F33576">
          <w:rPr>
            <w:rStyle w:val="ui-provider"/>
            <w:rFonts w:ascii="Times New Roman" w:hAnsi="Times New Roman" w:cs="Times New Roman"/>
            <w:sz w:val="24"/>
            <w:szCs w:val="24"/>
          </w:rPr>
          <w:delText>ja nädalahoiuteenuse</w:delText>
        </w:r>
        <w:r w:rsidR="008644B1" w:rsidDel="00F33576">
          <w:rPr>
            <w:rStyle w:val="ui-provider"/>
            <w:rFonts w:ascii="Times New Roman" w:hAnsi="Times New Roman" w:cs="Times New Roman"/>
            <w:sz w:val="24"/>
            <w:szCs w:val="24"/>
          </w:rPr>
          <w:delText xml:space="preserve"> saamiseks</w:delText>
        </w:r>
        <w:r w:rsidR="00F51997" w:rsidRPr="00F51997" w:rsidDel="00F33576">
          <w:rPr>
            <w:rStyle w:val="ui-provider"/>
            <w:rFonts w:ascii="Times New Roman" w:hAnsi="Times New Roman" w:cs="Times New Roman"/>
            <w:sz w:val="24"/>
            <w:szCs w:val="24"/>
          </w:rPr>
          <w:delText xml:space="preserve"> </w:delText>
        </w:r>
      </w:del>
      <w:r w:rsidR="00F51997" w:rsidRPr="00F51997">
        <w:rPr>
          <w:rStyle w:val="ui-provider"/>
          <w:rFonts w:ascii="Times New Roman" w:hAnsi="Times New Roman" w:cs="Times New Roman"/>
          <w:sz w:val="24"/>
          <w:szCs w:val="24"/>
        </w:rPr>
        <w:t>vastavalt käesoleva seaduse §</w:t>
      </w:r>
      <w:r w:rsidR="005E7F84">
        <w:rPr>
          <w:rStyle w:val="ui-provider"/>
          <w:rFonts w:ascii="Times New Roman" w:hAnsi="Times New Roman" w:cs="Times New Roman"/>
          <w:sz w:val="24"/>
          <w:szCs w:val="24"/>
        </w:rPr>
        <w:t>-s 71 sätestatule.</w:t>
      </w:r>
    </w:p>
    <w:p w14:paraId="6B6BE850" w14:textId="77777777" w:rsidR="00323B29" w:rsidRDefault="00323B29" w:rsidP="008526A9">
      <w:pPr>
        <w:pStyle w:val="Loendilik"/>
        <w:spacing w:after="0" w:line="240" w:lineRule="auto"/>
        <w:ind w:left="0"/>
        <w:jc w:val="both"/>
        <w:rPr>
          <w:rStyle w:val="ui-provider"/>
          <w:rFonts w:ascii="Times New Roman" w:hAnsi="Times New Roman" w:cs="Times New Roman"/>
          <w:sz w:val="24"/>
          <w:szCs w:val="24"/>
        </w:rPr>
      </w:pPr>
    </w:p>
    <w:p w14:paraId="33230D3D" w14:textId="58DF4435" w:rsidR="00F51997" w:rsidRPr="00F51997" w:rsidRDefault="004255FB" w:rsidP="008526A9">
      <w:pPr>
        <w:pStyle w:val="Loendilik"/>
        <w:spacing w:after="0" w:line="240" w:lineRule="auto"/>
        <w:ind w:left="0"/>
        <w:jc w:val="both"/>
        <w:rPr>
          <w:rFonts w:ascii="Times New Roman" w:hAnsi="Times New Roman" w:cs="Times New Roman"/>
          <w:sz w:val="24"/>
          <w:szCs w:val="24"/>
        </w:rPr>
      </w:pPr>
      <w:r w:rsidRPr="004255FB">
        <w:rPr>
          <w:rStyle w:val="ui-provider"/>
          <w:rFonts w:ascii="Times New Roman" w:hAnsi="Times New Roman" w:cs="Times New Roman"/>
          <w:sz w:val="24"/>
          <w:szCs w:val="24"/>
        </w:rPr>
        <w:t>(4</w:t>
      </w:r>
      <w:r w:rsidR="00194F1C">
        <w:rPr>
          <w:rStyle w:val="ui-provider"/>
          <w:rFonts w:ascii="Times New Roman" w:hAnsi="Times New Roman" w:cs="Times New Roman"/>
          <w:sz w:val="24"/>
          <w:szCs w:val="24"/>
        </w:rPr>
        <w:t>9</w:t>
      </w:r>
      <w:r w:rsidRPr="004255FB">
        <w:rPr>
          <w:rStyle w:val="ui-provider"/>
          <w:rFonts w:ascii="Times New Roman" w:hAnsi="Times New Roman" w:cs="Times New Roman"/>
          <w:sz w:val="24"/>
          <w:szCs w:val="24"/>
        </w:rPr>
        <w:t xml:space="preserve">) Sotsiaalkindlustusamet hindab enne 2026. aasta 1. </w:t>
      </w:r>
      <w:r w:rsidR="008E0133">
        <w:rPr>
          <w:rStyle w:val="ui-provider"/>
          <w:rFonts w:ascii="Times New Roman" w:hAnsi="Times New Roman" w:cs="Times New Roman"/>
          <w:sz w:val="24"/>
          <w:szCs w:val="24"/>
        </w:rPr>
        <w:t>septembrit</w:t>
      </w:r>
      <w:r w:rsidRPr="004255FB">
        <w:rPr>
          <w:rStyle w:val="ui-provider"/>
          <w:rFonts w:ascii="Times New Roman" w:hAnsi="Times New Roman" w:cs="Times New Roman"/>
          <w:sz w:val="24"/>
          <w:szCs w:val="24"/>
        </w:rPr>
        <w:t xml:space="preserve"> </w:t>
      </w:r>
      <w:r w:rsidR="00316DE5">
        <w:rPr>
          <w:rStyle w:val="ui-provider"/>
          <w:rFonts w:ascii="Times New Roman" w:hAnsi="Times New Roman" w:cs="Times New Roman"/>
          <w:sz w:val="24"/>
          <w:szCs w:val="24"/>
        </w:rPr>
        <w:t xml:space="preserve">selle </w:t>
      </w:r>
      <w:r w:rsidRPr="004255FB">
        <w:rPr>
          <w:rStyle w:val="ui-provider"/>
          <w:rFonts w:ascii="Times New Roman" w:hAnsi="Times New Roman" w:cs="Times New Roman"/>
          <w:sz w:val="24"/>
          <w:szCs w:val="24"/>
        </w:rPr>
        <w:t>isiku</w:t>
      </w:r>
      <w:r w:rsidR="00316DE5">
        <w:rPr>
          <w:rStyle w:val="ui-provider"/>
          <w:rFonts w:ascii="Times New Roman" w:hAnsi="Times New Roman" w:cs="Times New Roman"/>
          <w:sz w:val="24"/>
          <w:szCs w:val="24"/>
        </w:rPr>
        <w:t xml:space="preserve"> </w:t>
      </w:r>
      <w:r w:rsidR="00316DE5">
        <w:rPr>
          <w:rFonts w:ascii="Times New Roman" w:hAnsi="Times New Roman" w:cs="Times New Roman"/>
          <w:sz w:val="24"/>
          <w:szCs w:val="24"/>
        </w:rPr>
        <w:t>erihoolekande</w:t>
      </w:r>
      <w:del w:id="80" w:author="Mari Koik" w:date="2024-03-21T13:16:00Z">
        <w:r w:rsidR="00316DE5" w:rsidDel="00E668AA">
          <w:rPr>
            <w:rFonts w:ascii="Times New Roman" w:hAnsi="Times New Roman" w:cs="Times New Roman"/>
            <w:sz w:val="24"/>
            <w:szCs w:val="24"/>
          </w:rPr>
          <w:delText>teenu</w:delText>
        </w:r>
      </w:del>
      <w:del w:id="81" w:author="Mari Koik" w:date="2024-03-21T13:17:00Z">
        <w:r w:rsidR="00316DE5" w:rsidDel="00E668AA">
          <w:rPr>
            <w:rFonts w:ascii="Times New Roman" w:hAnsi="Times New Roman" w:cs="Times New Roman"/>
            <w:sz w:val="24"/>
            <w:szCs w:val="24"/>
          </w:rPr>
          <w:delText>se</w:delText>
        </w:r>
      </w:del>
      <w:r w:rsidR="00316DE5">
        <w:rPr>
          <w:rFonts w:ascii="Times New Roman" w:hAnsi="Times New Roman" w:cs="Times New Roman"/>
          <w:sz w:val="24"/>
          <w:szCs w:val="24"/>
        </w:rPr>
        <w:t xml:space="preserve"> vajadust</w:t>
      </w:r>
      <w:r w:rsidRPr="004255FB">
        <w:rPr>
          <w:rStyle w:val="ui-provider"/>
          <w:rFonts w:ascii="Times New Roman" w:hAnsi="Times New Roman" w:cs="Times New Roman"/>
          <w:sz w:val="24"/>
          <w:szCs w:val="24"/>
        </w:rPr>
        <w:t xml:space="preserve">, kellele Sotsiaalkindlustusamet on väljastanud </w:t>
      </w:r>
      <w:r w:rsidR="00316DE5">
        <w:rPr>
          <w:rStyle w:val="ui-provider"/>
          <w:rFonts w:ascii="Times New Roman" w:hAnsi="Times New Roman" w:cs="Times New Roman"/>
          <w:sz w:val="24"/>
          <w:szCs w:val="24"/>
        </w:rPr>
        <w:t>enne 202</w:t>
      </w:r>
      <w:r w:rsidR="0017257B">
        <w:rPr>
          <w:rStyle w:val="ui-provider"/>
          <w:rFonts w:ascii="Times New Roman" w:hAnsi="Times New Roman" w:cs="Times New Roman"/>
          <w:sz w:val="24"/>
          <w:szCs w:val="24"/>
        </w:rPr>
        <w:t>5</w:t>
      </w:r>
      <w:r w:rsidR="00316DE5">
        <w:rPr>
          <w:rStyle w:val="ui-provider"/>
          <w:rFonts w:ascii="Times New Roman" w:hAnsi="Times New Roman" w:cs="Times New Roman"/>
          <w:sz w:val="24"/>
          <w:szCs w:val="24"/>
        </w:rPr>
        <w:t>. aasta 1. </w:t>
      </w:r>
      <w:r w:rsidR="0017257B">
        <w:rPr>
          <w:rStyle w:val="ui-provider"/>
          <w:rFonts w:ascii="Times New Roman" w:hAnsi="Times New Roman" w:cs="Times New Roman"/>
          <w:sz w:val="24"/>
          <w:szCs w:val="24"/>
        </w:rPr>
        <w:t>jaanuari</w:t>
      </w:r>
      <w:r w:rsidR="00316DE5">
        <w:rPr>
          <w:rStyle w:val="ui-provider"/>
          <w:rFonts w:ascii="Times New Roman" w:hAnsi="Times New Roman" w:cs="Times New Roman"/>
          <w:sz w:val="24"/>
          <w:szCs w:val="24"/>
        </w:rPr>
        <w:t xml:space="preserve"> suunamisotsuse </w:t>
      </w:r>
      <w:r w:rsidRPr="004255FB">
        <w:rPr>
          <w:rStyle w:val="ui-provider"/>
          <w:rFonts w:ascii="Times New Roman" w:hAnsi="Times New Roman" w:cs="Times New Roman"/>
          <w:sz w:val="24"/>
          <w:szCs w:val="24"/>
        </w:rPr>
        <w:t>igapäevaelu toetamise teenuse</w:t>
      </w:r>
      <w:r w:rsidR="008644B1">
        <w:rPr>
          <w:rStyle w:val="ui-provider"/>
          <w:rFonts w:ascii="Times New Roman" w:hAnsi="Times New Roman" w:cs="Times New Roman"/>
          <w:sz w:val="24"/>
          <w:szCs w:val="24"/>
        </w:rPr>
        <w:t xml:space="preserve"> saamiseks</w:t>
      </w:r>
      <w:r w:rsidRPr="004255FB">
        <w:rPr>
          <w:rStyle w:val="ui-provider"/>
          <w:rFonts w:ascii="Times New Roman" w:hAnsi="Times New Roman" w:cs="Times New Roman"/>
          <w:sz w:val="24"/>
          <w:szCs w:val="24"/>
        </w:rPr>
        <w:t xml:space="preserve"> soovitusliku sagedusega kuni 21 või </w:t>
      </w:r>
      <w:commentRangeStart w:id="82"/>
      <w:ins w:id="83" w:author="Mari Koik" w:date="2024-03-21T12:17:00Z">
        <w:r w:rsidR="00F33576">
          <w:rPr>
            <w:rStyle w:val="ui-provider"/>
            <w:rFonts w:ascii="Times New Roman" w:hAnsi="Times New Roman" w:cs="Times New Roman"/>
            <w:sz w:val="24"/>
            <w:szCs w:val="24"/>
          </w:rPr>
          <w:t xml:space="preserve">kuni </w:t>
        </w:r>
      </w:ins>
      <w:commentRangeEnd w:id="82"/>
      <w:ins w:id="84" w:author="Mari Koik" w:date="2024-03-21T14:08:00Z">
        <w:r w:rsidR="00E0509B">
          <w:rPr>
            <w:rStyle w:val="Kommentaariviide"/>
          </w:rPr>
          <w:commentReference w:id="82"/>
        </w:r>
      </w:ins>
      <w:r w:rsidRPr="004255FB">
        <w:rPr>
          <w:rStyle w:val="ui-provider"/>
          <w:rFonts w:ascii="Times New Roman" w:hAnsi="Times New Roman" w:cs="Times New Roman"/>
          <w:sz w:val="24"/>
          <w:szCs w:val="24"/>
        </w:rPr>
        <w:t xml:space="preserve">23 ööpäeva kuus ja kelle suunamisotsuses </w:t>
      </w:r>
      <w:r w:rsidR="00137AEC">
        <w:rPr>
          <w:rStyle w:val="ui-provider"/>
          <w:rFonts w:ascii="Times New Roman" w:hAnsi="Times New Roman" w:cs="Times New Roman"/>
          <w:sz w:val="24"/>
          <w:szCs w:val="24"/>
        </w:rPr>
        <w:t>märgitud</w:t>
      </w:r>
      <w:r w:rsidRPr="004255FB">
        <w:rPr>
          <w:rStyle w:val="ui-provider"/>
          <w:rFonts w:ascii="Times New Roman" w:hAnsi="Times New Roman" w:cs="Times New Roman"/>
          <w:sz w:val="24"/>
          <w:szCs w:val="24"/>
        </w:rPr>
        <w:t xml:space="preserve"> teenuse osutamise tähtaeg on hilisem kui </w:t>
      </w:r>
      <w:r w:rsidRPr="00897F0D">
        <w:rPr>
          <w:rStyle w:val="ui-provider"/>
          <w:rFonts w:ascii="Times New Roman" w:hAnsi="Times New Roman" w:cs="Times New Roman"/>
          <w:sz w:val="24"/>
          <w:szCs w:val="24"/>
        </w:rPr>
        <w:t>202</w:t>
      </w:r>
      <w:r w:rsidR="006B0DEF" w:rsidRPr="00897F0D">
        <w:rPr>
          <w:rStyle w:val="ui-provider"/>
          <w:rFonts w:ascii="Times New Roman" w:hAnsi="Times New Roman" w:cs="Times New Roman"/>
          <w:sz w:val="24"/>
          <w:szCs w:val="24"/>
        </w:rPr>
        <w:t>5</w:t>
      </w:r>
      <w:r w:rsidRPr="00897F0D">
        <w:rPr>
          <w:rStyle w:val="ui-provider"/>
          <w:rFonts w:ascii="Times New Roman" w:hAnsi="Times New Roman" w:cs="Times New Roman"/>
          <w:sz w:val="24"/>
          <w:szCs w:val="24"/>
        </w:rPr>
        <w:t xml:space="preserve">. aasta 1. </w:t>
      </w:r>
      <w:r w:rsidR="004D5EF2" w:rsidRPr="00E90DAE">
        <w:rPr>
          <w:rStyle w:val="ui-provider"/>
          <w:rFonts w:ascii="Times New Roman" w:hAnsi="Times New Roman" w:cs="Times New Roman"/>
          <w:sz w:val="24"/>
          <w:szCs w:val="24"/>
        </w:rPr>
        <w:t>september.</w:t>
      </w:r>
      <w:r w:rsidR="00316DE5">
        <w:rPr>
          <w:rStyle w:val="ui-provider"/>
          <w:rFonts w:ascii="Times New Roman" w:hAnsi="Times New Roman" w:cs="Times New Roman"/>
          <w:sz w:val="24"/>
          <w:szCs w:val="24"/>
        </w:rPr>
        <w:t xml:space="preserve"> </w:t>
      </w:r>
      <w:r w:rsidR="00A53F93">
        <w:rPr>
          <w:rStyle w:val="ui-provider"/>
          <w:rFonts w:ascii="Times New Roman" w:hAnsi="Times New Roman" w:cs="Times New Roman"/>
          <w:sz w:val="24"/>
          <w:szCs w:val="24"/>
        </w:rPr>
        <w:t>K</w:t>
      </w:r>
      <w:r w:rsidRPr="00A53F93">
        <w:rPr>
          <w:rStyle w:val="ui-provider"/>
          <w:rFonts w:ascii="Times New Roman" w:hAnsi="Times New Roman" w:cs="Times New Roman"/>
          <w:sz w:val="24"/>
          <w:szCs w:val="24"/>
        </w:rPr>
        <w:t>ui</w:t>
      </w:r>
      <w:r w:rsidRPr="004255FB">
        <w:rPr>
          <w:rStyle w:val="ui-provider"/>
          <w:rFonts w:ascii="Times New Roman" w:hAnsi="Times New Roman" w:cs="Times New Roman"/>
          <w:sz w:val="24"/>
          <w:szCs w:val="24"/>
        </w:rPr>
        <w:t xml:space="preserve"> isik vastab käesoleva seaduse §-s 99</w:t>
      </w:r>
      <w:r w:rsidR="008B1F98">
        <w:rPr>
          <w:rStyle w:val="ui-provider"/>
          <w:rFonts w:ascii="Times New Roman" w:hAnsi="Times New Roman" w:cs="Times New Roman"/>
          <w:sz w:val="24"/>
          <w:szCs w:val="24"/>
          <w:vertAlign w:val="superscript"/>
        </w:rPr>
        <w:t>2</w:t>
      </w:r>
      <w:r w:rsidRPr="004255FB">
        <w:rPr>
          <w:rStyle w:val="ui-provider"/>
          <w:rFonts w:ascii="Times New Roman" w:hAnsi="Times New Roman" w:cs="Times New Roman"/>
          <w:sz w:val="24"/>
          <w:szCs w:val="24"/>
        </w:rPr>
        <w:t xml:space="preserve"> sätestatud päeva- ja nädalahoiuteenus</w:t>
      </w:r>
      <w:ins w:id="85" w:author="Mari Koik" w:date="2024-03-21T12:17:00Z">
        <w:r w:rsidR="00F33576">
          <w:rPr>
            <w:rStyle w:val="ui-provider"/>
            <w:rFonts w:ascii="Times New Roman" w:hAnsi="Times New Roman" w:cs="Times New Roman"/>
            <w:sz w:val="24"/>
            <w:szCs w:val="24"/>
          </w:rPr>
          <w:t>e</w:t>
        </w:r>
      </w:ins>
      <w:del w:id="86" w:author="Mari Koik" w:date="2024-03-21T12:17:00Z">
        <w:r w:rsidRPr="004255FB" w:rsidDel="00F33576">
          <w:rPr>
            <w:rStyle w:val="ui-provider"/>
            <w:rFonts w:ascii="Times New Roman" w:hAnsi="Times New Roman" w:cs="Times New Roman"/>
            <w:sz w:val="24"/>
            <w:szCs w:val="24"/>
          </w:rPr>
          <w:delText>t</w:delText>
        </w:r>
      </w:del>
      <w:r w:rsidRPr="004255FB">
        <w:rPr>
          <w:rStyle w:val="ui-provider"/>
          <w:rFonts w:ascii="Times New Roman" w:hAnsi="Times New Roman" w:cs="Times New Roman"/>
          <w:sz w:val="24"/>
          <w:szCs w:val="24"/>
        </w:rPr>
        <w:t xml:space="preserve"> saam</w:t>
      </w:r>
      <w:ins w:id="87" w:author="Mari Koik" w:date="2024-03-21T12:17:00Z">
        <w:r w:rsidR="00F33576">
          <w:rPr>
            <w:rStyle w:val="ui-provider"/>
            <w:rFonts w:ascii="Times New Roman" w:hAnsi="Times New Roman" w:cs="Times New Roman"/>
            <w:sz w:val="24"/>
            <w:szCs w:val="24"/>
          </w:rPr>
          <w:t>ise</w:t>
        </w:r>
      </w:ins>
      <w:del w:id="88" w:author="Mari Koik" w:date="2024-03-21T12:17:00Z">
        <w:r w:rsidRPr="004255FB" w:rsidDel="00F33576">
          <w:rPr>
            <w:rStyle w:val="ui-provider"/>
            <w:rFonts w:ascii="Times New Roman" w:hAnsi="Times New Roman" w:cs="Times New Roman"/>
            <w:sz w:val="24"/>
            <w:szCs w:val="24"/>
          </w:rPr>
          <w:delText>a õigustatud isiku</w:delText>
        </w:r>
        <w:r w:rsidR="00316DE5" w:rsidDel="00F33576">
          <w:rPr>
            <w:rStyle w:val="ui-provider"/>
            <w:rFonts w:ascii="Times New Roman" w:hAnsi="Times New Roman" w:cs="Times New Roman"/>
            <w:sz w:val="24"/>
            <w:szCs w:val="24"/>
          </w:rPr>
          <w:delText xml:space="preserve">le </w:delText>
        </w:r>
        <w:r w:rsidR="005B6F8F" w:rsidDel="00F33576">
          <w:rPr>
            <w:rStyle w:val="ui-provider"/>
            <w:rFonts w:ascii="Times New Roman" w:hAnsi="Times New Roman" w:cs="Times New Roman"/>
            <w:sz w:val="24"/>
            <w:szCs w:val="24"/>
          </w:rPr>
          <w:delText>kehtestatud</w:delText>
        </w:r>
      </w:del>
      <w:r w:rsidRPr="005B6F8F">
        <w:rPr>
          <w:rStyle w:val="ui-provider"/>
          <w:rFonts w:ascii="Times New Roman" w:hAnsi="Times New Roman" w:cs="Times New Roman"/>
          <w:sz w:val="24"/>
          <w:szCs w:val="24"/>
        </w:rPr>
        <w:t xml:space="preserve"> tingimustele</w:t>
      </w:r>
      <w:r w:rsidRPr="004255FB">
        <w:rPr>
          <w:rStyle w:val="ui-provider"/>
          <w:rFonts w:ascii="Times New Roman" w:hAnsi="Times New Roman" w:cs="Times New Roman"/>
          <w:sz w:val="24"/>
          <w:szCs w:val="24"/>
        </w:rPr>
        <w:t>, otsustab Sotsiaalkindlustusamet isiku nõusolekul teenuse osutamise jätkamise vastavalt käesoleva seaduse §-</w:t>
      </w:r>
      <w:r w:rsidR="00316DE5">
        <w:rPr>
          <w:rStyle w:val="ui-provider"/>
          <w:rFonts w:ascii="Times New Roman" w:hAnsi="Times New Roman" w:cs="Times New Roman"/>
          <w:sz w:val="24"/>
          <w:szCs w:val="24"/>
        </w:rPr>
        <w:t>s 70 sätestatule</w:t>
      </w:r>
      <w:r w:rsidR="005B6F8F">
        <w:rPr>
          <w:rStyle w:val="ui-provider"/>
          <w:rFonts w:ascii="Times New Roman" w:hAnsi="Times New Roman" w:cs="Times New Roman"/>
          <w:sz w:val="24"/>
          <w:szCs w:val="24"/>
        </w:rPr>
        <w:t xml:space="preserve"> ning</w:t>
      </w:r>
      <w:r w:rsidRPr="004255FB">
        <w:rPr>
          <w:rStyle w:val="ui-provider"/>
          <w:rFonts w:ascii="Times New Roman" w:hAnsi="Times New Roman" w:cs="Times New Roman"/>
          <w:sz w:val="24"/>
          <w:szCs w:val="24"/>
        </w:rPr>
        <w:t xml:space="preserve"> väljastab uue </w:t>
      </w:r>
      <w:del w:id="89" w:author="Mari Koik" w:date="2024-03-21T12:20:00Z">
        <w:r w:rsidRPr="004255FB" w:rsidDel="00F33576">
          <w:rPr>
            <w:rStyle w:val="ui-provider"/>
            <w:rFonts w:ascii="Times New Roman" w:hAnsi="Times New Roman" w:cs="Times New Roman"/>
            <w:sz w:val="24"/>
            <w:szCs w:val="24"/>
          </w:rPr>
          <w:delText xml:space="preserve">suunamisotsuse </w:delText>
        </w:r>
      </w:del>
      <w:r w:rsidRPr="004255FB">
        <w:rPr>
          <w:rStyle w:val="ui-provider"/>
          <w:rFonts w:ascii="Times New Roman" w:hAnsi="Times New Roman" w:cs="Times New Roman"/>
          <w:sz w:val="24"/>
          <w:szCs w:val="24"/>
        </w:rPr>
        <w:t>päeva- ja nädalahoi</w:t>
      </w:r>
      <w:ins w:id="90" w:author="Mari Koik" w:date="2024-03-21T12:20:00Z">
        <w:r w:rsidR="00F33576">
          <w:rPr>
            <w:rStyle w:val="ui-provider"/>
            <w:rFonts w:ascii="Times New Roman" w:hAnsi="Times New Roman" w:cs="Times New Roman"/>
            <w:sz w:val="24"/>
            <w:szCs w:val="24"/>
          </w:rPr>
          <w:t>du suuna</w:t>
        </w:r>
      </w:ins>
      <w:ins w:id="91" w:author="Mari Koik" w:date="2024-03-21T12:21:00Z">
        <w:r w:rsidR="00F33576">
          <w:rPr>
            <w:rStyle w:val="ui-provider"/>
            <w:rFonts w:ascii="Times New Roman" w:hAnsi="Times New Roman" w:cs="Times New Roman"/>
            <w:sz w:val="24"/>
            <w:szCs w:val="24"/>
          </w:rPr>
          <w:t>mise otsuse</w:t>
        </w:r>
      </w:ins>
      <w:del w:id="92" w:author="Mari Koik" w:date="2024-03-21T12:20:00Z">
        <w:r w:rsidRPr="004255FB" w:rsidDel="00F33576">
          <w:rPr>
            <w:rStyle w:val="ui-provider"/>
            <w:rFonts w:ascii="Times New Roman" w:hAnsi="Times New Roman" w:cs="Times New Roman"/>
            <w:sz w:val="24"/>
            <w:szCs w:val="24"/>
          </w:rPr>
          <w:delText>u</w:delText>
        </w:r>
      </w:del>
      <w:del w:id="93" w:author="Mari Koik" w:date="2024-03-21T12:21:00Z">
        <w:r w:rsidRPr="004255FB" w:rsidDel="00F33576">
          <w:rPr>
            <w:rStyle w:val="ui-provider"/>
            <w:rFonts w:ascii="Times New Roman" w:hAnsi="Times New Roman" w:cs="Times New Roman"/>
            <w:sz w:val="24"/>
            <w:szCs w:val="24"/>
          </w:rPr>
          <w:delText>teenuse</w:delText>
        </w:r>
        <w:r w:rsidR="00316DE5" w:rsidDel="00F33576">
          <w:rPr>
            <w:rStyle w:val="ui-provider"/>
            <w:rFonts w:ascii="Times New Roman" w:hAnsi="Times New Roman" w:cs="Times New Roman"/>
            <w:sz w:val="24"/>
            <w:szCs w:val="24"/>
          </w:rPr>
          <w:delText xml:space="preserve"> saamise</w:delText>
        </w:r>
        <w:r w:rsidR="008644B1" w:rsidDel="00F33576">
          <w:rPr>
            <w:rStyle w:val="ui-provider"/>
            <w:rFonts w:ascii="Times New Roman" w:hAnsi="Times New Roman" w:cs="Times New Roman"/>
            <w:sz w:val="24"/>
            <w:szCs w:val="24"/>
          </w:rPr>
          <w:delText>ks</w:delText>
        </w:r>
      </w:del>
      <w:r w:rsidRPr="004255FB">
        <w:rPr>
          <w:rStyle w:val="ui-provider"/>
          <w:rFonts w:ascii="Times New Roman" w:hAnsi="Times New Roman" w:cs="Times New Roman"/>
          <w:sz w:val="24"/>
          <w:szCs w:val="24"/>
        </w:rPr>
        <w:t xml:space="preserve"> vastavalt käesoleva seaduse §-</w:t>
      </w:r>
      <w:r w:rsidR="00316DE5">
        <w:rPr>
          <w:rStyle w:val="ui-provider"/>
          <w:rFonts w:ascii="Times New Roman" w:hAnsi="Times New Roman" w:cs="Times New Roman"/>
          <w:sz w:val="24"/>
          <w:szCs w:val="24"/>
        </w:rPr>
        <w:t>s 71 sätestatule.</w:t>
      </w:r>
      <w:r w:rsidRPr="004255FB">
        <w:rPr>
          <w:rStyle w:val="ui-provider"/>
          <w:rFonts w:ascii="Times New Roman" w:hAnsi="Times New Roman" w:cs="Times New Roman"/>
          <w:sz w:val="24"/>
          <w:szCs w:val="24"/>
        </w:rPr>
        <w:t xml:space="preserve"> Uue suunamisotsuse tähtaeg ei tohi olla lühem</w:t>
      </w:r>
      <w:r w:rsidR="00C369B6">
        <w:rPr>
          <w:rStyle w:val="ui-provider"/>
          <w:rFonts w:ascii="Times New Roman" w:hAnsi="Times New Roman" w:cs="Times New Roman"/>
          <w:sz w:val="24"/>
          <w:szCs w:val="24"/>
        </w:rPr>
        <w:t xml:space="preserve"> kui</w:t>
      </w:r>
      <w:r w:rsidRPr="004255FB">
        <w:rPr>
          <w:rStyle w:val="ui-provider"/>
          <w:rFonts w:ascii="Times New Roman" w:hAnsi="Times New Roman" w:cs="Times New Roman"/>
          <w:sz w:val="24"/>
          <w:szCs w:val="24"/>
        </w:rPr>
        <w:t xml:space="preserve"> enne 202</w:t>
      </w:r>
      <w:r w:rsidR="009E634F">
        <w:rPr>
          <w:rStyle w:val="ui-provider"/>
          <w:rFonts w:ascii="Times New Roman" w:hAnsi="Times New Roman" w:cs="Times New Roman"/>
          <w:sz w:val="24"/>
          <w:szCs w:val="24"/>
        </w:rPr>
        <w:t>5</w:t>
      </w:r>
      <w:r w:rsidRPr="004255FB">
        <w:rPr>
          <w:rStyle w:val="ui-provider"/>
          <w:rFonts w:ascii="Times New Roman" w:hAnsi="Times New Roman" w:cs="Times New Roman"/>
          <w:sz w:val="24"/>
          <w:szCs w:val="24"/>
        </w:rPr>
        <w:t xml:space="preserve">. aasta 1. </w:t>
      </w:r>
      <w:r w:rsidR="009E634F">
        <w:rPr>
          <w:rStyle w:val="ui-provider"/>
          <w:rFonts w:ascii="Times New Roman" w:hAnsi="Times New Roman" w:cs="Times New Roman"/>
          <w:sz w:val="24"/>
          <w:szCs w:val="24"/>
        </w:rPr>
        <w:t>jaanuari</w:t>
      </w:r>
      <w:r w:rsidRPr="004255FB">
        <w:rPr>
          <w:rStyle w:val="ui-provider"/>
          <w:rFonts w:ascii="Times New Roman" w:hAnsi="Times New Roman" w:cs="Times New Roman"/>
          <w:sz w:val="24"/>
          <w:szCs w:val="24"/>
        </w:rPr>
        <w:t xml:space="preserve"> väljastatud suunamisotsuse tähtaeg.</w:t>
      </w:r>
      <w:r w:rsidR="00F221E1">
        <w:rPr>
          <w:rStyle w:val="ui-provider"/>
          <w:rFonts w:ascii="Times New Roman" w:hAnsi="Times New Roman" w:cs="Times New Roman"/>
          <w:sz w:val="24"/>
          <w:szCs w:val="24"/>
        </w:rPr>
        <w:t xml:space="preserve">“. </w:t>
      </w:r>
    </w:p>
    <w:p w14:paraId="0F4FC069" w14:textId="77777777" w:rsidR="005A3659" w:rsidRDefault="005A3659" w:rsidP="00CF135E">
      <w:pPr>
        <w:spacing w:after="0" w:line="240" w:lineRule="auto"/>
        <w:jc w:val="both"/>
        <w:rPr>
          <w:rFonts w:ascii="Times New Roman" w:hAnsi="Times New Roman" w:cs="Times New Roman"/>
          <w:b/>
          <w:bCs/>
          <w:sz w:val="24"/>
          <w:szCs w:val="24"/>
        </w:rPr>
      </w:pPr>
    </w:p>
    <w:p w14:paraId="35F86E8C" w14:textId="490107D2" w:rsidR="00921A5A" w:rsidRDefault="00921A5A" w:rsidP="00CF135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2. </w:t>
      </w:r>
      <w:r w:rsidRPr="00921A5A">
        <w:rPr>
          <w:rFonts w:ascii="Times New Roman" w:hAnsi="Times New Roman" w:cs="Times New Roman"/>
          <w:b/>
          <w:bCs/>
          <w:sz w:val="24"/>
          <w:szCs w:val="24"/>
        </w:rPr>
        <w:t>Käibemaksuseadus</w:t>
      </w:r>
      <w:r>
        <w:rPr>
          <w:rFonts w:ascii="Times New Roman" w:hAnsi="Times New Roman" w:cs="Times New Roman"/>
          <w:b/>
          <w:bCs/>
          <w:sz w:val="24"/>
          <w:szCs w:val="24"/>
        </w:rPr>
        <w:t xml:space="preserve">e muutmine </w:t>
      </w:r>
    </w:p>
    <w:p w14:paraId="4C711892" w14:textId="77777777" w:rsidR="00921A5A" w:rsidRDefault="00921A5A" w:rsidP="00CF135E">
      <w:pPr>
        <w:spacing w:after="0" w:line="240" w:lineRule="auto"/>
        <w:jc w:val="both"/>
        <w:rPr>
          <w:rFonts w:ascii="Times New Roman" w:hAnsi="Times New Roman" w:cs="Times New Roman"/>
          <w:b/>
          <w:bCs/>
          <w:sz w:val="24"/>
          <w:szCs w:val="24"/>
        </w:rPr>
      </w:pPr>
    </w:p>
    <w:p w14:paraId="1EAEA9AF" w14:textId="00918D5F" w:rsidR="00921A5A" w:rsidRPr="00572D15" w:rsidRDefault="00EE652C" w:rsidP="00CF135E">
      <w:pPr>
        <w:spacing w:after="0" w:line="240" w:lineRule="auto"/>
        <w:jc w:val="both"/>
        <w:rPr>
          <w:rFonts w:ascii="Times New Roman" w:hAnsi="Times New Roman" w:cs="Times New Roman"/>
          <w:sz w:val="24"/>
          <w:szCs w:val="24"/>
        </w:rPr>
      </w:pPr>
      <w:r w:rsidRPr="00EE652C">
        <w:rPr>
          <w:rFonts w:ascii="Times New Roman" w:hAnsi="Times New Roman" w:cs="Times New Roman"/>
          <w:sz w:val="24"/>
          <w:szCs w:val="24"/>
        </w:rPr>
        <w:t>Käibemaksuseadus</w:t>
      </w:r>
      <w:r>
        <w:rPr>
          <w:rFonts w:ascii="Times New Roman" w:hAnsi="Times New Roman" w:cs="Times New Roman"/>
          <w:sz w:val="24"/>
          <w:szCs w:val="24"/>
        </w:rPr>
        <w:t xml:space="preserve">e </w:t>
      </w:r>
      <w:r w:rsidR="00B75E2C">
        <w:rPr>
          <w:rFonts w:ascii="Times New Roman" w:hAnsi="Times New Roman" w:cs="Times New Roman"/>
          <w:sz w:val="24"/>
          <w:szCs w:val="24"/>
        </w:rPr>
        <w:t xml:space="preserve">§ 16 </w:t>
      </w:r>
      <w:r w:rsidR="00AF263F">
        <w:rPr>
          <w:rFonts w:ascii="Times New Roman" w:hAnsi="Times New Roman" w:cs="Times New Roman"/>
          <w:sz w:val="24"/>
          <w:szCs w:val="24"/>
        </w:rPr>
        <w:t>lõike 1 pun</w:t>
      </w:r>
      <w:r w:rsidR="00572D15">
        <w:rPr>
          <w:rFonts w:ascii="Times New Roman" w:hAnsi="Times New Roman" w:cs="Times New Roman"/>
          <w:sz w:val="24"/>
          <w:szCs w:val="24"/>
        </w:rPr>
        <w:t>k</w:t>
      </w:r>
      <w:r w:rsidR="00AF263F">
        <w:rPr>
          <w:rFonts w:ascii="Times New Roman" w:hAnsi="Times New Roman" w:cs="Times New Roman"/>
          <w:sz w:val="24"/>
          <w:szCs w:val="24"/>
        </w:rPr>
        <w:t>ti 4 täiendatakse</w:t>
      </w:r>
      <w:r w:rsidR="00FF2CC7">
        <w:rPr>
          <w:rFonts w:ascii="Times New Roman" w:hAnsi="Times New Roman" w:cs="Times New Roman"/>
          <w:sz w:val="24"/>
          <w:szCs w:val="24"/>
        </w:rPr>
        <w:t xml:space="preserve"> pärast</w:t>
      </w:r>
      <w:r w:rsidR="00AF263F">
        <w:rPr>
          <w:rFonts w:ascii="Times New Roman" w:hAnsi="Times New Roman" w:cs="Times New Roman"/>
          <w:sz w:val="24"/>
          <w:szCs w:val="24"/>
        </w:rPr>
        <w:t xml:space="preserve"> tekstiosa </w:t>
      </w:r>
      <w:r w:rsidR="00FF2CC7">
        <w:rPr>
          <w:rFonts w:ascii="Times New Roman" w:hAnsi="Times New Roman" w:cs="Times New Roman"/>
          <w:sz w:val="24"/>
          <w:szCs w:val="24"/>
        </w:rPr>
        <w:t>„97,“ tekstiosaga „</w:t>
      </w:r>
      <w:r w:rsidR="00572D15">
        <w:rPr>
          <w:rFonts w:ascii="Times New Roman" w:hAnsi="Times New Roman" w:cs="Times New Roman"/>
          <w:sz w:val="24"/>
          <w:szCs w:val="24"/>
        </w:rPr>
        <w:t>99</w:t>
      </w:r>
      <w:r w:rsidR="00572D15">
        <w:rPr>
          <w:rFonts w:ascii="Times New Roman" w:hAnsi="Times New Roman" w:cs="Times New Roman"/>
          <w:sz w:val="24"/>
          <w:szCs w:val="24"/>
          <w:vertAlign w:val="superscript"/>
        </w:rPr>
        <w:t>1</w:t>
      </w:r>
      <w:r w:rsidR="00572D15">
        <w:rPr>
          <w:rFonts w:ascii="Times New Roman" w:hAnsi="Times New Roman" w:cs="Times New Roman"/>
          <w:sz w:val="24"/>
          <w:szCs w:val="24"/>
        </w:rPr>
        <w:t xml:space="preserve">,“. </w:t>
      </w:r>
    </w:p>
    <w:p w14:paraId="61EC0906" w14:textId="77777777" w:rsidR="00C5466F" w:rsidRDefault="00C5466F" w:rsidP="00CF135E">
      <w:pPr>
        <w:spacing w:after="0" w:line="240" w:lineRule="auto"/>
        <w:jc w:val="both"/>
        <w:rPr>
          <w:rFonts w:ascii="Times New Roman" w:hAnsi="Times New Roman" w:cs="Times New Roman"/>
          <w:b/>
          <w:bCs/>
          <w:sz w:val="24"/>
          <w:szCs w:val="24"/>
        </w:rPr>
      </w:pPr>
    </w:p>
    <w:p w14:paraId="55A69D88" w14:textId="5871C446" w:rsidR="005A3659" w:rsidRDefault="005A3659" w:rsidP="00CF135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5466F">
        <w:rPr>
          <w:rFonts w:ascii="Times New Roman" w:hAnsi="Times New Roman" w:cs="Times New Roman"/>
          <w:b/>
          <w:bCs/>
          <w:sz w:val="24"/>
          <w:szCs w:val="24"/>
        </w:rPr>
        <w:t>3</w:t>
      </w:r>
      <w:r>
        <w:rPr>
          <w:rFonts w:ascii="Times New Roman" w:hAnsi="Times New Roman" w:cs="Times New Roman"/>
          <w:b/>
          <w:bCs/>
          <w:sz w:val="24"/>
          <w:szCs w:val="24"/>
        </w:rPr>
        <w:t xml:space="preserve">. </w:t>
      </w:r>
      <w:r w:rsidRPr="005B6F8F">
        <w:rPr>
          <w:rFonts w:ascii="Times New Roman" w:hAnsi="Times New Roman" w:cs="Times New Roman"/>
          <w:b/>
          <w:bCs/>
          <w:sz w:val="24"/>
          <w:szCs w:val="24"/>
        </w:rPr>
        <w:t>Rahvastikuregistri se</w:t>
      </w:r>
      <w:r>
        <w:rPr>
          <w:rFonts w:ascii="Times New Roman" w:hAnsi="Times New Roman" w:cs="Times New Roman"/>
          <w:b/>
          <w:bCs/>
          <w:sz w:val="24"/>
          <w:szCs w:val="24"/>
        </w:rPr>
        <w:t xml:space="preserve">aduse muutmine </w:t>
      </w:r>
    </w:p>
    <w:p w14:paraId="4409D85C" w14:textId="77777777" w:rsidR="005A3659" w:rsidRDefault="005A3659" w:rsidP="00CF135E">
      <w:pPr>
        <w:spacing w:after="0" w:line="240" w:lineRule="auto"/>
        <w:jc w:val="both"/>
        <w:rPr>
          <w:rFonts w:ascii="Times New Roman" w:hAnsi="Times New Roman" w:cs="Times New Roman"/>
          <w:b/>
          <w:bCs/>
          <w:sz w:val="24"/>
          <w:szCs w:val="24"/>
        </w:rPr>
      </w:pPr>
    </w:p>
    <w:p w14:paraId="70E22CD9" w14:textId="62D254FA" w:rsidR="00134C71" w:rsidRPr="00DE132E" w:rsidRDefault="00134C71" w:rsidP="00CF135E">
      <w:pPr>
        <w:spacing w:after="0" w:line="240" w:lineRule="auto"/>
        <w:jc w:val="both"/>
        <w:rPr>
          <w:rFonts w:ascii="Times New Roman" w:hAnsi="Times New Roman" w:cs="Times New Roman"/>
          <w:sz w:val="24"/>
          <w:szCs w:val="24"/>
        </w:rPr>
      </w:pPr>
      <w:r w:rsidRPr="00134C71">
        <w:rPr>
          <w:rFonts w:ascii="Times New Roman" w:hAnsi="Times New Roman" w:cs="Times New Roman"/>
          <w:sz w:val="24"/>
          <w:szCs w:val="24"/>
        </w:rPr>
        <w:t>Rahvastikuregistri seadu</w:t>
      </w:r>
      <w:r w:rsidR="00DE132E">
        <w:rPr>
          <w:rFonts w:ascii="Times New Roman" w:hAnsi="Times New Roman" w:cs="Times New Roman"/>
          <w:sz w:val="24"/>
          <w:szCs w:val="24"/>
        </w:rPr>
        <w:t>st täiendatakse §-ga 112</w:t>
      </w:r>
      <w:r w:rsidR="00DE132E">
        <w:rPr>
          <w:rFonts w:ascii="Times New Roman" w:hAnsi="Times New Roman" w:cs="Times New Roman"/>
          <w:sz w:val="24"/>
          <w:szCs w:val="24"/>
          <w:vertAlign w:val="superscript"/>
        </w:rPr>
        <w:t>5</w:t>
      </w:r>
      <w:r w:rsidR="00DE132E">
        <w:rPr>
          <w:rFonts w:ascii="Times New Roman" w:hAnsi="Times New Roman" w:cs="Times New Roman"/>
          <w:sz w:val="24"/>
          <w:szCs w:val="24"/>
        </w:rPr>
        <w:t xml:space="preserve"> järgmises sõnastuses: </w:t>
      </w:r>
    </w:p>
    <w:p w14:paraId="2EE8DC90" w14:textId="77777777" w:rsidR="00DE132E" w:rsidRDefault="00DE132E" w:rsidP="00CF135E">
      <w:pPr>
        <w:spacing w:after="0" w:line="240" w:lineRule="auto"/>
        <w:jc w:val="both"/>
        <w:rPr>
          <w:rFonts w:ascii="Times New Roman" w:hAnsi="Times New Roman" w:cs="Times New Roman"/>
          <w:sz w:val="24"/>
          <w:szCs w:val="24"/>
        </w:rPr>
      </w:pPr>
    </w:p>
    <w:p w14:paraId="6309BAAE" w14:textId="60178A86" w:rsidR="00DE132E" w:rsidRDefault="00DE132E" w:rsidP="00DE132E">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sidRPr="00DE132E">
        <w:rPr>
          <w:rFonts w:ascii="Times New Roman" w:hAnsi="Times New Roman" w:cs="Times New Roman"/>
          <w:b/>
          <w:bCs/>
          <w:sz w:val="24"/>
          <w:szCs w:val="24"/>
        </w:rPr>
        <w:t>§ 112</w:t>
      </w:r>
      <w:r w:rsidRPr="00DE132E">
        <w:rPr>
          <w:rFonts w:ascii="Times New Roman" w:hAnsi="Times New Roman" w:cs="Times New Roman"/>
          <w:b/>
          <w:bCs/>
          <w:sz w:val="24"/>
          <w:szCs w:val="24"/>
          <w:vertAlign w:val="superscript"/>
        </w:rPr>
        <w:t>5</w:t>
      </w:r>
      <w:r w:rsidRPr="00DE132E">
        <w:rPr>
          <w:rFonts w:ascii="Times New Roman" w:hAnsi="Times New Roman" w:cs="Times New Roman"/>
          <w:b/>
          <w:bCs/>
          <w:sz w:val="24"/>
          <w:szCs w:val="24"/>
        </w:rPr>
        <w:t>. Ööpäevaringset sotsiaalteenust osutava hoolekandeasutuse aadressile registreeritud isiku elukoha aadressi muutmine</w:t>
      </w:r>
    </w:p>
    <w:p w14:paraId="672D7EC3" w14:textId="77777777" w:rsidR="00DE132E" w:rsidRPr="00DE132E" w:rsidRDefault="00DE132E" w:rsidP="00DE132E">
      <w:pPr>
        <w:spacing w:after="0" w:line="240" w:lineRule="auto"/>
        <w:jc w:val="both"/>
        <w:rPr>
          <w:rFonts w:ascii="Times New Roman" w:hAnsi="Times New Roman" w:cs="Times New Roman"/>
          <w:b/>
          <w:bCs/>
          <w:sz w:val="24"/>
          <w:szCs w:val="24"/>
        </w:rPr>
      </w:pPr>
    </w:p>
    <w:p w14:paraId="21D597B1" w14:textId="0DA94F97" w:rsidR="00DE132E"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t>(1</w:t>
      </w:r>
      <w:r>
        <w:rPr>
          <w:rFonts w:ascii="Times New Roman" w:hAnsi="Times New Roman" w:cs="Times New Roman"/>
          <w:sz w:val="24"/>
          <w:szCs w:val="24"/>
        </w:rPr>
        <w:t xml:space="preserve">) </w:t>
      </w:r>
      <w:r w:rsidRPr="00DE132E">
        <w:rPr>
          <w:rFonts w:ascii="Times New Roman" w:hAnsi="Times New Roman" w:cs="Times New Roman"/>
          <w:sz w:val="24"/>
          <w:szCs w:val="24"/>
        </w:rPr>
        <w:t xml:space="preserve">Kui isik viibib käesoleva seaduse § 96 lõike 1 punktis 1 nimetatud viibimiskohas ja tema elukoha aadressina on enne käesoleva seaduse jõustumist rahvastikuregistrisse kantud ööpäevaringset sotsiaalteenust osutava hoolekandeasutuse aadress, kantakse kohaliku omavalitsuse üksuse algatusel käesoleva seaduse 11. peatükis sätestatud korras isiku elukoha aadressina rahvastikuregistrisse tema viibimiskoha </w:t>
      </w:r>
      <w:commentRangeStart w:id="94"/>
      <w:del w:id="95" w:author="Mari Koik" w:date="2024-03-21T12:34:00Z">
        <w:r w:rsidRPr="00DE132E" w:rsidDel="00F45DD7">
          <w:rPr>
            <w:rFonts w:ascii="Times New Roman" w:hAnsi="Times New Roman" w:cs="Times New Roman"/>
            <w:sz w:val="24"/>
            <w:szCs w:val="24"/>
          </w:rPr>
          <w:delText xml:space="preserve">asukoht </w:delText>
        </w:r>
      </w:del>
      <w:ins w:id="96" w:author="Mari Koik" w:date="2024-03-21T12:34:00Z">
        <w:r w:rsidR="00F45DD7">
          <w:rPr>
            <w:rFonts w:ascii="Times New Roman" w:hAnsi="Times New Roman" w:cs="Times New Roman"/>
            <w:sz w:val="24"/>
            <w:szCs w:val="24"/>
          </w:rPr>
          <w:t>aadress</w:t>
        </w:r>
        <w:commentRangeEnd w:id="94"/>
        <w:r w:rsidR="00F45DD7">
          <w:rPr>
            <w:rStyle w:val="Kommentaariviide"/>
          </w:rPr>
          <w:commentReference w:id="94"/>
        </w:r>
        <w:r w:rsidR="00F45DD7" w:rsidRPr="00DE132E">
          <w:rPr>
            <w:rFonts w:ascii="Times New Roman" w:hAnsi="Times New Roman" w:cs="Times New Roman"/>
            <w:sz w:val="24"/>
            <w:szCs w:val="24"/>
          </w:rPr>
          <w:t xml:space="preserve"> </w:t>
        </w:r>
      </w:ins>
      <w:r w:rsidRPr="00DE132E">
        <w:rPr>
          <w:rFonts w:ascii="Times New Roman" w:hAnsi="Times New Roman" w:cs="Times New Roman"/>
          <w:sz w:val="24"/>
          <w:szCs w:val="24"/>
        </w:rPr>
        <w:t>linna ja linnaosa või valla täpsusega.</w:t>
      </w:r>
    </w:p>
    <w:p w14:paraId="3514A7B5" w14:textId="77777777" w:rsidR="00DE132E" w:rsidRDefault="00DE132E" w:rsidP="00DE132E">
      <w:pPr>
        <w:spacing w:after="0" w:line="240" w:lineRule="auto"/>
        <w:jc w:val="both"/>
        <w:rPr>
          <w:rFonts w:ascii="Times New Roman" w:hAnsi="Times New Roman" w:cs="Times New Roman"/>
          <w:sz w:val="24"/>
          <w:szCs w:val="24"/>
        </w:rPr>
      </w:pPr>
    </w:p>
    <w:p w14:paraId="77B1B7BE" w14:textId="4FE623A2" w:rsidR="00DE132E" w:rsidRPr="00DE132E"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lastRenderedPageBreak/>
        <w:t>(2) Käesoleva paragrahvi lõiget 1 kohaldatakse ka isikule, kes viibib käesoleva seaduse § 96 lõike 1 punktis 1 nimetatud viibimiskohas ja kelle viimase</w:t>
      </w:r>
      <w:ins w:id="97" w:author="Mari Koik" w:date="2024-03-21T14:03:00Z">
        <w:r w:rsidR="00E0509B">
          <w:rPr>
            <w:rFonts w:ascii="Times New Roman" w:hAnsi="Times New Roman" w:cs="Times New Roman"/>
            <w:sz w:val="24"/>
            <w:szCs w:val="24"/>
          </w:rPr>
          <w:t>,</w:t>
        </w:r>
      </w:ins>
      <w:r w:rsidRPr="00DE132E">
        <w:rPr>
          <w:rFonts w:ascii="Times New Roman" w:hAnsi="Times New Roman" w:cs="Times New Roman"/>
          <w:sz w:val="24"/>
          <w:szCs w:val="24"/>
        </w:rPr>
        <w:t xml:space="preserve"> ruumi täpsusega </w:t>
      </w:r>
      <w:ins w:id="98" w:author="Mari Koik" w:date="2024-03-21T12:38:00Z">
        <w:r w:rsidR="00F45DD7">
          <w:rPr>
            <w:rFonts w:ascii="Times New Roman" w:hAnsi="Times New Roman" w:cs="Times New Roman"/>
            <w:sz w:val="24"/>
            <w:szCs w:val="24"/>
          </w:rPr>
          <w:t xml:space="preserve">esitatud </w:t>
        </w:r>
      </w:ins>
      <w:r w:rsidRPr="00DE132E">
        <w:rPr>
          <w:rFonts w:ascii="Times New Roman" w:hAnsi="Times New Roman" w:cs="Times New Roman"/>
          <w:sz w:val="24"/>
          <w:szCs w:val="24"/>
        </w:rPr>
        <w:t>elukoha aadressina oli enne käesoleva seaduse jõustumist rahvastikuregistrisse kantud ööpäevaringset sotsiaalteenust osutava hoolekandeasutuse aadress, kuid kelle:</w:t>
      </w:r>
    </w:p>
    <w:p w14:paraId="77E2F3D9" w14:textId="77777777" w:rsidR="00DE132E" w:rsidRPr="00DE132E"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t>1) kehtiv elukoha aadress rahvastikuregistris on ööpäevaringset sotsiaalteenust osutava hoolekandeasutuse asukoha järgne linn ja linnaosa, vald või asustusüksus;</w:t>
      </w:r>
    </w:p>
    <w:p w14:paraId="58B1C78A" w14:textId="77777777" w:rsidR="00DE132E" w:rsidRPr="00DE132E"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t>2) elukoha aadressina kanti seejärel rahvastikuregistrisse või säilitati selles ööpäevaringset sotsiaalteenust osutava hoolekandeasutuse asukoha järgne linn ja linnaosa, vald või asustusüksus, kuid kellel puudub rahvastikuregistris kehtiv elukoha aadress;</w:t>
      </w:r>
    </w:p>
    <w:p w14:paraId="3740CEC7" w14:textId="77777777" w:rsidR="00DE132E"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t>3) elukoha aadressi kehtivus on lõpetatud ja kellel puudub seetõttu rahvastikuregistris kehtiv elukoha aadress.</w:t>
      </w:r>
    </w:p>
    <w:p w14:paraId="5FD4736D" w14:textId="77777777" w:rsidR="00DE132E" w:rsidRPr="00DE132E" w:rsidRDefault="00DE132E" w:rsidP="00DE132E">
      <w:pPr>
        <w:spacing w:after="0" w:line="240" w:lineRule="auto"/>
        <w:jc w:val="both"/>
        <w:rPr>
          <w:rFonts w:ascii="Times New Roman" w:hAnsi="Times New Roman" w:cs="Times New Roman"/>
          <w:sz w:val="24"/>
          <w:szCs w:val="24"/>
        </w:rPr>
      </w:pPr>
    </w:p>
    <w:p w14:paraId="64B74585" w14:textId="2879F57D" w:rsidR="00473F1A" w:rsidRDefault="00DE132E" w:rsidP="00DE132E">
      <w:pPr>
        <w:spacing w:after="0" w:line="240" w:lineRule="auto"/>
        <w:jc w:val="both"/>
        <w:rPr>
          <w:rFonts w:ascii="Times New Roman" w:hAnsi="Times New Roman" w:cs="Times New Roman"/>
          <w:sz w:val="24"/>
          <w:szCs w:val="24"/>
        </w:rPr>
      </w:pPr>
      <w:r w:rsidRPr="00DE132E">
        <w:rPr>
          <w:rFonts w:ascii="Times New Roman" w:hAnsi="Times New Roman" w:cs="Times New Roman"/>
          <w:sz w:val="24"/>
          <w:szCs w:val="24"/>
        </w:rPr>
        <w:t xml:space="preserve">(3) Kui isiku elukoha aadressi on muudetud käesoleva paragrahvi lõike 1 või 2 alusel ja tema käesoleva seaduse § 96 lõike 1 punktis 1 nimetatud viibimiskoha </w:t>
      </w:r>
      <w:del w:id="99" w:author="Mari Koik" w:date="2024-03-21T12:42:00Z">
        <w:r w:rsidRPr="00DE132E" w:rsidDel="00150C6D">
          <w:rPr>
            <w:rFonts w:ascii="Times New Roman" w:hAnsi="Times New Roman" w:cs="Times New Roman"/>
            <w:sz w:val="24"/>
            <w:szCs w:val="24"/>
          </w:rPr>
          <w:delText xml:space="preserve">asukohana </w:delText>
        </w:r>
      </w:del>
      <w:ins w:id="100" w:author="Mari Koik" w:date="2024-03-21T12:42:00Z">
        <w:r w:rsidR="00150C6D">
          <w:rPr>
            <w:rFonts w:ascii="Times New Roman" w:hAnsi="Times New Roman" w:cs="Times New Roman"/>
            <w:sz w:val="24"/>
            <w:szCs w:val="24"/>
          </w:rPr>
          <w:t>aadressina</w:t>
        </w:r>
        <w:r w:rsidR="00150C6D" w:rsidRPr="00DE132E">
          <w:rPr>
            <w:rFonts w:ascii="Times New Roman" w:hAnsi="Times New Roman" w:cs="Times New Roman"/>
            <w:sz w:val="24"/>
            <w:szCs w:val="24"/>
          </w:rPr>
          <w:t xml:space="preserve"> </w:t>
        </w:r>
      </w:ins>
      <w:r w:rsidRPr="00DE132E">
        <w:rPr>
          <w:rFonts w:ascii="Times New Roman" w:hAnsi="Times New Roman" w:cs="Times New Roman"/>
          <w:sz w:val="24"/>
          <w:szCs w:val="24"/>
        </w:rPr>
        <w:t xml:space="preserve">kantakse rahvastikuregistrisse aadress, mis asub </w:t>
      </w:r>
      <w:del w:id="101" w:author="Mari Koik" w:date="2024-03-21T12:42:00Z">
        <w:r w:rsidRPr="00DE132E" w:rsidDel="00150C6D">
          <w:rPr>
            <w:rFonts w:ascii="Times New Roman" w:hAnsi="Times New Roman" w:cs="Times New Roman"/>
            <w:sz w:val="24"/>
            <w:szCs w:val="24"/>
          </w:rPr>
          <w:delText>teises linnas ja linnaosas või vallas</w:delText>
        </w:r>
      </w:del>
      <w:ins w:id="102" w:author="Mari Koik" w:date="2024-03-21T12:42:00Z">
        <w:r w:rsidR="00150C6D">
          <w:rPr>
            <w:rFonts w:ascii="Times New Roman" w:hAnsi="Times New Roman" w:cs="Times New Roman"/>
            <w:sz w:val="24"/>
            <w:szCs w:val="24"/>
          </w:rPr>
          <w:t>mujal</w:t>
        </w:r>
      </w:ins>
      <w:r w:rsidRPr="00DE132E">
        <w:rPr>
          <w:rFonts w:ascii="Times New Roman" w:hAnsi="Times New Roman" w:cs="Times New Roman"/>
          <w:sz w:val="24"/>
          <w:szCs w:val="24"/>
        </w:rPr>
        <w:t xml:space="preserve"> kui tema kehtiv linna ja linnaosa või valla täpsusega elukoha aadress, kannab kohaliku omavalitsuse üksus käesoleva seaduse 11. peatükis sätestatud korras isiku elukoha aadressina rahvastikuregistrisse tema viibimiskoha </w:t>
      </w:r>
      <w:del w:id="103" w:author="Mari Koik" w:date="2024-03-21T12:43:00Z">
        <w:r w:rsidRPr="00DE132E" w:rsidDel="00150C6D">
          <w:rPr>
            <w:rFonts w:ascii="Times New Roman" w:hAnsi="Times New Roman" w:cs="Times New Roman"/>
            <w:sz w:val="24"/>
            <w:szCs w:val="24"/>
          </w:rPr>
          <w:delText xml:space="preserve">asukoha </w:delText>
        </w:r>
      </w:del>
      <w:ins w:id="104" w:author="Mari Koik" w:date="2024-03-21T12:43:00Z">
        <w:r w:rsidR="00150C6D">
          <w:rPr>
            <w:rFonts w:ascii="Times New Roman" w:hAnsi="Times New Roman" w:cs="Times New Roman"/>
            <w:sz w:val="24"/>
            <w:szCs w:val="24"/>
          </w:rPr>
          <w:t>aadressi</w:t>
        </w:r>
        <w:r w:rsidR="00150C6D" w:rsidRPr="00DE132E">
          <w:rPr>
            <w:rFonts w:ascii="Times New Roman" w:hAnsi="Times New Roman" w:cs="Times New Roman"/>
            <w:sz w:val="24"/>
            <w:szCs w:val="24"/>
          </w:rPr>
          <w:t xml:space="preserve"> </w:t>
        </w:r>
      </w:ins>
      <w:r w:rsidRPr="00DE132E">
        <w:rPr>
          <w:rFonts w:ascii="Times New Roman" w:hAnsi="Times New Roman" w:cs="Times New Roman"/>
          <w:sz w:val="24"/>
          <w:szCs w:val="24"/>
        </w:rPr>
        <w:t>linna ja linnaosa või valla täpsusega.</w:t>
      </w:r>
    </w:p>
    <w:p w14:paraId="2C73ABC0" w14:textId="77777777" w:rsidR="009C17F6" w:rsidRDefault="009C17F6" w:rsidP="00DE132E">
      <w:pPr>
        <w:spacing w:after="0" w:line="240" w:lineRule="auto"/>
        <w:jc w:val="both"/>
        <w:rPr>
          <w:rFonts w:ascii="Times New Roman" w:hAnsi="Times New Roman" w:cs="Times New Roman"/>
          <w:sz w:val="24"/>
          <w:szCs w:val="24"/>
        </w:rPr>
      </w:pPr>
    </w:p>
    <w:p w14:paraId="09B95028" w14:textId="3699CB44" w:rsidR="005561C3" w:rsidRDefault="00473F1A" w:rsidP="00DE132E">
      <w:pPr>
        <w:spacing w:after="0" w:line="240" w:lineRule="auto"/>
        <w:jc w:val="both"/>
        <w:rPr>
          <w:rFonts w:ascii="Times New Roman" w:hAnsi="Times New Roman" w:cs="Times New Roman"/>
          <w:sz w:val="24"/>
          <w:szCs w:val="24"/>
        </w:rPr>
      </w:pPr>
      <w:r w:rsidRPr="00473F1A">
        <w:rPr>
          <w:rFonts w:ascii="Times New Roman" w:hAnsi="Times New Roman" w:cs="Times New Roman"/>
          <w:sz w:val="24"/>
          <w:szCs w:val="24"/>
        </w:rPr>
        <w:t>(</w:t>
      </w:r>
      <w:r w:rsidR="001B4091">
        <w:rPr>
          <w:rFonts w:ascii="Times New Roman" w:hAnsi="Times New Roman" w:cs="Times New Roman"/>
          <w:sz w:val="24"/>
          <w:szCs w:val="24"/>
        </w:rPr>
        <w:t>4</w:t>
      </w:r>
      <w:r w:rsidRPr="00473F1A">
        <w:rPr>
          <w:rFonts w:ascii="Times New Roman" w:hAnsi="Times New Roman" w:cs="Times New Roman"/>
          <w:sz w:val="24"/>
          <w:szCs w:val="24"/>
        </w:rPr>
        <w:t>) Käesoleva paragrahvi lõigetes 1 ja 2 nimetatud ööpäevaringset sotsiaalteenust osutava hoolekandeasutusena, mille aadress on enne käesoleva seaduse jõustumist kantud isiku elukoha aadressina rahvastikuregistrisse, käsit</w:t>
      </w:r>
      <w:r w:rsidR="005B6F8F">
        <w:rPr>
          <w:rFonts w:ascii="Times New Roman" w:hAnsi="Times New Roman" w:cs="Times New Roman"/>
          <w:sz w:val="24"/>
          <w:szCs w:val="24"/>
        </w:rPr>
        <w:t>atakse</w:t>
      </w:r>
      <w:r w:rsidRPr="00473F1A">
        <w:rPr>
          <w:rFonts w:ascii="Times New Roman" w:hAnsi="Times New Roman" w:cs="Times New Roman"/>
          <w:sz w:val="24"/>
          <w:szCs w:val="24"/>
        </w:rPr>
        <w:t xml:space="preserve"> ööpäevaringset erihoolekandeteenust osutanud hoolekandeasutust, mis on </w:t>
      </w:r>
      <w:r w:rsidR="009A5EAE">
        <w:rPr>
          <w:rFonts w:ascii="Times New Roman" w:hAnsi="Times New Roman" w:cs="Times New Roman"/>
          <w:sz w:val="24"/>
          <w:szCs w:val="24"/>
        </w:rPr>
        <w:t>alates</w:t>
      </w:r>
      <w:r w:rsidR="009A5EAE" w:rsidRPr="00473F1A">
        <w:rPr>
          <w:rFonts w:ascii="Times New Roman" w:hAnsi="Times New Roman" w:cs="Times New Roman"/>
          <w:sz w:val="24"/>
          <w:szCs w:val="24"/>
        </w:rPr>
        <w:t xml:space="preserve"> </w:t>
      </w:r>
      <w:r w:rsidRPr="00473F1A">
        <w:rPr>
          <w:rFonts w:ascii="Times New Roman" w:hAnsi="Times New Roman" w:cs="Times New Roman"/>
          <w:sz w:val="24"/>
          <w:szCs w:val="24"/>
        </w:rPr>
        <w:t>2007</w:t>
      </w:r>
      <w:r w:rsidR="009A5EAE">
        <w:rPr>
          <w:rFonts w:ascii="Times New Roman" w:hAnsi="Times New Roman" w:cs="Times New Roman"/>
          <w:sz w:val="24"/>
          <w:szCs w:val="24"/>
        </w:rPr>
        <w:t>. aastast</w:t>
      </w:r>
      <w:r w:rsidRPr="00473F1A">
        <w:rPr>
          <w:rFonts w:ascii="Times New Roman" w:hAnsi="Times New Roman" w:cs="Times New Roman"/>
          <w:sz w:val="24"/>
          <w:szCs w:val="24"/>
        </w:rPr>
        <w:t xml:space="preserve"> erihoolekandeasutuste reorganiseerimise käigus suletud.</w:t>
      </w:r>
      <w:r w:rsidR="00DE132E">
        <w:rPr>
          <w:rFonts w:ascii="Times New Roman" w:hAnsi="Times New Roman" w:cs="Times New Roman"/>
          <w:sz w:val="24"/>
          <w:szCs w:val="24"/>
        </w:rPr>
        <w:t xml:space="preserve">“. </w:t>
      </w:r>
    </w:p>
    <w:p w14:paraId="3FCF8F05" w14:textId="77777777" w:rsidR="005A3659" w:rsidRDefault="005A3659" w:rsidP="00CF135E">
      <w:pPr>
        <w:spacing w:after="0" w:line="240" w:lineRule="auto"/>
        <w:jc w:val="both"/>
        <w:rPr>
          <w:rFonts w:ascii="Times New Roman" w:hAnsi="Times New Roman" w:cs="Times New Roman"/>
          <w:b/>
          <w:bCs/>
          <w:sz w:val="24"/>
          <w:szCs w:val="24"/>
        </w:rPr>
      </w:pPr>
    </w:p>
    <w:p w14:paraId="2FB9512F" w14:textId="50B88C6A" w:rsidR="0059639D" w:rsidRDefault="0059639D" w:rsidP="00CF135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Rahvatervise seaduse muutmine </w:t>
      </w:r>
    </w:p>
    <w:p w14:paraId="3B9884DC" w14:textId="77777777" w:rsidR="0059639D" w:rsidRDefault="0059639D" w:rsidP="00CF135E">
      <w:pPr>
        <w:spacing w:after="0" w:line="240" w:lineRule="auto"/>
        <w:jc w:val="both"/>
        <w:rPr>
          <w:rFonts w:ascii="Times New Roman" w:hAnsi="Times New Roman" w:cs="Times New Roman"/>
          <w:b/>
          <w:bCs/>
          <w:sz w:val="24"/>
          <w:szCs w:val="24"/>
        </w:rPr>
      </w:pPr>
    </w:p>
    <w:p w14:paraId="4730F8BB" w14:textId="62716337" w:rsidR="0059639D" w:rsidRDefault="00861621" w:rsidP="00CF135E">
      <w:pPr>
        <w:spacing w:after="0" w:line="240" w:lineRule="auto"/>
        <w:jc w:val="both"/>
        <w:rPr>
          <w:rFonts w:ascii="Times New Roman" w:hAnsi="Times New Roman" w:cs="Times New Roman"/>
          <w:sz w:val="24"/>
          <w:szCs w:val="24"/>
        </w:rPr>
      </w:pPr>
      <w:r w:rsidRPr="00861621">
        <w:rPr>
          <w:rFonts w:ascii="Times New Roman" w:hAnsi="Times New Roman" w:cs="Times New Roman"/>
          <w:sz w:val="24"/>
          <w:szCs w:val="24"/>
        </w:rPr>
        <w:t xml:space="preserve">Rahvatervise </w:t>
      </w:r>
      <w:r>
        <w:rPr>
          <w:rFonts w:ascii="Times New Roman" w:hAnsi="Times New Roman" w:cs="Times New Roman"/>
          <w:sz w:val="24"/>
          <w:szCs w:val="24"/>
        </w:rPr>
        <w:t xml:space="preserve">seaduse </w:t>
      </w:r>
      <w:r w:rsidR="009413EA">
        <w:rPr>
          <w:rFonts w:ascii="Times New Roman" w:hAnsi="Times New Roman" w:cs="Times New Roman"/>
          <w:sz w:val="24"/>
          <w:szCs w:val="24"/>
        </w:rPr>
        <w:t>§ 8 lõike 2 punkti 8</w:t>
      </w:r>
      <w:r w:rsidR="009413EA">
        <w:rPr>
          <w:rFonts w:ascii="Times New Roman" w:hAnsi="Times New Roman" w:cs="Times New Roman"/>
          <w:sz w:val="24"/>
          <w:szCs w:val="24"/>
          <w:vertAlign w:val="superscript"/>
        </w:rPr>
        <w:t>2</w:t>
      </w:r>
      <w:r w:rsidR="009413EA">
        <w:rPr>
          <w:rFonts w:ascii="Times New Roman" w:hAnsi="Times New Roman" w:cs="Times New Roman"/>
          <w:sz w:val="24"/>
          <w:szCs w:val="24"/>
        </w:rPr>
        <w:t xml:space="preserve"> </w:t>
      </w:r>
      <w:r w:rsidR="00D55F40">
        <w:rPr>
          <w:rFonts w:ascii="Times New Roman" w:hAnsi="Times New Roman" w:cs="Times New Roman"/>
          <w:sz w:val="24"/>
          <w:szCs w:val="24"/>
        </w:rPr>
        <w:t xml:space="preserve">täiendatakse pärast </w:t>
      </w:r>
      <w:r w:rsidR="004F72D8">
        <w:rPr>
          <w:rFonts w:ascii="Times New Roman" w:hAnsi="Times New Roman" w:cs="Times New Roman"/>
          <w:sz w:val="24"/>
          <w:szCs w:val="24"/>
        </w:rPr>
        <w:t>sõnu „kogukonnas e</w:t>
      </w:r>
      <w:r w:rsidR="006A4F12">
        <w:rPr>
          <w:rFonts w:ascii="Times New Roman" w:hAnsi="Times New Roman" w:cs="Times New Roman"/>
          <w:sz w:val="24"/>
          <w:szCs w:val="24"/>
        </w:rPr>
        <w:t>lamise teenus“ tekstiosaga „, päeva- ja nädalahoiuteenus“</w:t>
      </w:r>
      <w:r w:rsidR="00452BE1">
        <w:rPr>
          <w:rFonts w:ascii="Times New Roman" w:hAnsi="Times New Roman" w:cs="Times New Roman"/>
          <w:sz w:val="24"/>
          <w:szCs w:val="24"/>
        </w:rPr>
        <w:t xml:space="preserve">. </w:t>
      </w:r>
    </w:p>
    <w:p w14:paraId="0821E6D3" w14:textId="77777777" w:rsidR="007866F8" w:rsidRDefault="007866F8" w:rsidP="00CF135E">
      <w:pPr>
        <w:spacing w:after="0" w:line="240" w:lineRule="auto"/>
        <w:jc w:val="both"/>
        <w:rPr>
          <w:rFonts w:ascii="Times New Roman" w:hAnsi="Times New Roman" w:cs="Times New Roman"/>
          <w:sz w:val="24"/>
          <w:szCs w:val="24"/>
        </w:rPr>
      </w:pPr>
    </w:p>
    <w:p w14:paraId="081435F8" w14:textId="3665ADFA" w:rsidR="007866F8" w:rsidRPr="00266F8B" w:rsidRDefault="007866F8" w:rsidP="00CF135E">
      <w:pPr>
        <w:spacing w:after="0" w:line="240" w:lineRule="auto"/>
        <w:jc w:val="both"/>
        <w:rPr>
          <w:rFonts w:ascii="Times New Roman" w:hAnsi="Times New Roman" w:cs="Times New Roman"/>
          <w:b/>
          <w:bCs/>
          <w:sz w:val="24"/>
          <w:szCs w:val="24"/>
        </w:rPr>
      </w:pPr>
      <w:r w:rsidRPr="00266F8B">
        <w:rPr>
          <w:rFonts w:ascii="Times New Roman" w:hAnsi="Times New Roman" w:cs="Times New Roman"/>
          <w:b/>
          <w:bCs/>
          <w:sz w:val="24"/>
          <w:szCs w:val="24"/>
        </w:rPr>
        <w:t xml:space="preserve">§ </w:t>
      </w:r>
      <w:r w:rsidR="00266F8B" w:rsidRPr="00266F8B">
        <w:rPr>
          <w:rFonts w:ascii="Times New Roman" w:hAnsi="Times New Roman" w:cs="Times New Roman"/>
          <w:b/>
          <w:bCs/>
          <w:sz w:val="24"/>
          <w:szCs w:val="24"/>
        </w:rPr>
        <w:t xml:space="preserve">5. Riigilõivuseaduse muutmine </w:t>
      </w:r>
    </w:p>
    <w:p w14:paraId="33DBC8AC" w14:textId="77777777" w:rsidR="00266F8B" w:rsidRDefault="00266F8B" w:rsidP="00CF135E">
      <w:pPr>
        <w:spacing w:after="0" w:line="240" w:lineRule="auto"/>
        <w:jc w:val="both"/>
        <w:rPr>
          <w:rFonts w:ascii="Times New Roman" w:hAnsi="Times New Roman" w:cs="Times New Roman"/>
          <w:sz w:val="24"/>
          <w:szCs w:val="24"/>
        </w:rPr>
      </w:pPr>
    </w:p>
    <w:p w14:paraId="10BBAC8E" w14:textId="7F8959A9" w:rsidR="0059639D" w:rsidRPr="00624165" w:rsidRDefault="00266F8B" w:rsidP="00CF13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Riigilõivuseaduse</w:t>
      </w:r>
      <w:r w:rsidR="0075595B">
        <w:rPr>
          <w:rFonts w:ascii="Times New Roman" w:hAnsi="Times New Roman" w:cs="Times New Roman"/>
          <w:sz w:val="24"/>
          <w:szCs w:val="24"/>
        </w:rPr>
        <w:t xml:space="preserve"> </w:t>
      </w:r>
      <w:r w:rsidR="002D48B2">
        <w:rPr>
          <w:rFonts w:ascii="Times New Roman" w:hAnsi="Times New Roman" w:cs="Times New Roman"/>
          <w:sz w:val="24"/>
          <w:szCs w:val="24"/>
        </w:rPr>
        <w:t>§</w:t>
      </w:r>
      <w:r w:rsidR="00C9258D">
        <w:rPr>
          <w:rFonts w:ascii="Times New Roman" w:hAnsi="Times New Roman" w:cs="Times New Roman"/>
          <w:sz w:val="24"/>
          <w:szCs w:val="24"/>
        </w:rPr>
        <w:t xml:space="preserve"> 286 täiendatakse </w:t>
      </w:r>
      <w:r w:rsidR="00C9258D" w:rsidRPr="008B6EB2">
        <w:rPr>
          <w:rFonts w:ascii="Times New Roman" w:hAnsi="Times New Roman" w:cs="Times New Roman"/>
          <w:sz w:val="24"/>
          <w:szCs w:val="24"/>
        </w:rPr>
        <w:t>läbivalt</w:t>
      </w:r>
      <w:r w:rsidR="00C9258D">
        <w:rPr>
          <w:rFonts w:ascii="Times New Roman" w:hAnsi="Times New Roman" w:cs="Times New Roman"/>
          <w:sz w:val="24"/>
          <w:szCs w:val="24"/>
        </w:rPr>
        <w:t xml:space="preserve"> pärast sõnu „</w:t>
      </w:r>
      <w:r w:rsidR="00596536">
        <w:rPr>
          <w:rFonts w:ascii="Times New Roman" w:hAnsi="Times New Roman" w:cs="Times New Roman"/>
          <w:sz w:val="24"/>
          <w:szCs w:val="24"/>
        </w:rPr>
        <w:t>kogukonnas elamise teenuse“ tekstiosaga „, päeva- ja nädalahoiuteenuse“.</w:t>
      </w:r>
    </w:p>
    <w:p w14:paraId="3119AD53" w14:textId="77777777" w:rsidR="007D2240" w:rsidRDefault="007D2240" w:rsidP="00CF135E">
      <w:pPr>
        <w:spacing w:after="0" w:line="240" w:lineRule="auto"/>
        <w:jc w:val="both"/>
        <w:rPr>
          <w:rFonts w:ascii="Times New Roman" w:hAnsi="Times New Roman" w:cs="Times New Roman"/>
          <w:b/>
          <w:bCs/>
          <w:sz w:val="24"/>
          <w:szCs w:val="24"/>
        </w:rPr>
      </w:pPr>
    </w:p>
    <w:p w14:paraId="04E670F6" w14:textId="4517C2F3" w:rsidR="005A3659" w:rsidRPr="00EA6CB5" w:rsidRDefault="005A3659" w:rsidP="00CF135E">
      <w:pPr>
        <w:pStyle w:val="Vahedeta"/>
        <w:jc w:val="both"/>
        <w:rPr>
          <w:rFonts w:ascii="Times New Roman" w:hAnsi="Times New Roman" w:cs="Times New Roman"/>
          <w:b/>
          <w:sz w:val="24"/>
          <w:szCs w:val="24"/>
        </w:rPr>
      </w:pPr>
      <w:r w:rsidRPr="00EA6CB5">
        <w:rPr>
          <w:rFonts w:ascii="Times New Roman" w:hAnsi="Times New Roman" w:cs="Times New Roman"/>
          <w:b/>
          <w:sz w:val="24"/>
          <w:szCs w:val="24"/>
        </w:rPr>
        <w:t xml:space="preserve">§ </w:t>
      </w:r>
      <w:r w:rsidR="00D51833">
        <w:rPr>
          <w:rFonts w:ascii="Times New Roman" w:hAnsi="Times New Roman" w:cs="Times New Roman"/>
          <w:b/>
          <w:bCs/>
          <w:sz w:val="24"/>
          <w:szCs w:val="24"/>
        </w:rPr>
        <w:t>6</w:t>
      </w:r>
      <w:r w:rsidRPr="00EA6CB5">
        <w:rPr>
          <w:rFonts w:ascii="Times New Roman" w:hAnsi="Times New Roman" w:cs="Times New Roman"/>
          <w:b/>
          <w:sz w:val="24"/>
          <w:szCs w:val="24"/>
        </w:rPr>
        <w:t>. Seaduse jõustumine</w:t>
      </w:r>
    </w:p>
    <w:p w14:paraId="17884BEF" w14:textId="77777777" w:rsidR="005A3659" w:rsidRPr="00EA6CB5" w:rsidRDefault="005A3659" w:rsidP="00CF135E">
      <w:pPr>
        <w:pStyle w:val="Vahedeta"/>
        <w:jc w:val="both"/>
        <w:rPr>
          <w:rFonts w:ascii="Times New Roman" w:hAnsi="Times New Roman" w:cs="Times New Roman"/>
          <w:bCs/>
          <w:sz w:val="24"/>
          <w:szCs w:val="24"/>
        </w:rPr>
      </w:pPr>
    </w:p>
    <w:p w14:paraId="62D5DD00" w14:textId="52CE03A2" w:rsidR="005A3659" w:rsidRPr="00EA6CB5" w:rsidRDefault="005A3659" w:rsidP="00CF135E">
      <w:pPr>
        <w:pStyle w:val="Vahedeta"/>
        <w:jc w:val="both"/>
        <w:rPr>
          <w:rFonts w:ascii="Times New Roman" w:hAnsi="Times New Roman" w:cs="Times New Roman"/>
          <w:sz w:val="24"/>
          <w:szCs w:val="24"/>
        </w:rPr>
      </w:pPr>
      <w:r w:rsidRPr="006651FF">
        <w:rPr>
          <w:rFonts w:ascii="Times New Roman" w:hAnsi="Times New Roman" w:cs="Times New Roman"/>
          <w:sz w:val="24"/>
          <w:szCs w:val="24"/>
        </w:rPr>
        <w:t>(1) Käesolev seadus jõustub 202</w:t>
      </w:r>
      <w:r w:rsidR="00AE1C79">
        <w:rPr>
          <w:rFonts w:ascii="Times New Roman" w:hAnsi="Times New Roman" w:cs="Times New Roman"/>
          <w:sz w:val="24"/>
          <w:szCs w:val="24"/>
        </w:rPr>
        <w:t>5</w:t>
      </w:r>
      <w:r w:rsidRPr="006651FF">
        <w:rPr>
          <w:rFonts w:ascii="Times New Roman" w:hAnsi="Times New Roman" w:cs="Times New Roman"/>
          <w:sz w:val="24"/>
          <w:szCs w:val="24"/>
        </w:rPr>
        <w:t xml:space="preserve">. aasta 1. </w:t>
      </w:r>
      <w:r w:rsidR="00AE1C79">
        <w:rPr>
          <w:rFonts w:ascii="Times New Roman" w:hAnsi="Times New Roman" w:cs="Times New Roman"/>
          <w:sz w:val="24"/>
          <w:szCs w:val="24"/>
        </w:rPr>
        <w:t>jaanuaril</w:t>
      </w:r>
      <w:r w:rsidRPr="006651FF">
        <w:rPr>
          <w:rFonts w:ascii="Times New Roman" w:hAnsi="Times New Roman" w:cs="Times New Roman"/>
          <w:sz w:val="24"/>
          <w:szCs w:val="24"/>
        </w:rPr>
        <w:t>.</w:t>
      </w:r>
    </w:p>
    <w:p w14:paraId="418C2649" w14:textId="77777777" w:rsidR="005A3659" w:rsidRPr="00EA6CB5" w:rsidRDefault="005A3659" w:rsidP="00CF135E">
      <w:pPr>
        <w:pStyle w:val="Vahedeta"/>
        <w:jc w:val="both"/>
        <w:rPr>
          <w:rFonts w:ascii="Times New Roman" w:hAnsi="Times New Roman" w:cs="Times New Roman"/>
          <w:sz w:val="24"/>
          <w:szCs w:val="24"/>
        </w:rPr>
      </w:pPr>
    </w:p>
    <w:p w14:paraId="7B80521F" w14:textId="61D9D48A" w:rsidR="00487573" w:rsidRPr="003B3ACE" w:rsidRDefault="005A3659" w:rsidP="00CF135E">
      <w:pPr>
        <w:pStyle w:val="Vahedeta"/>
        <w:jc w:val="both"/>
        <w:rPr>
          <w:rFonts w:ascii="Times New Roman" w:hAnsi="Times New Roman" w:cs="Times New Roman"/>
          <w:sz w:val="24"/>
          <w:szCs w:val="24"/>
        </w:rPr>
      </w:pPr>
      <w:r w:rsidRPr="003B3ACE">
        <w:rPr>
          <w:rFonts w:ascii="Times New Roman" w:hAnsi="Times New Roman" w:cs="Times New Roman"/>
          <w:sz w:val="24"/>
          <w:szCs w:val="24"/>
        </w:rPr>
        <w:t>(2) Käesoleva seadus</w:t>
      </w:r>
      <w:r w:rsidR="00F93C56" w:rsidRPr="003B3ACE">
        <w:rPr>
          <w:rFonts w:ascii="Times New Roman" w:hAnsi="Times New Roman" w:cs="Times New Roman"/>
          <w:sz w:val="24"/>
          <w:szCs w:val="24"/>
        </w:rPr>
        <w:t>e</w:t>
      </w:r>
      <w:r w:rsidR="00240720" w:rsidRPr="003B3ACE">
        <w:rPr>
          <w:rFonts w:ascii="Times New Roman" w:hAnsi="Times New Roman" w:cs="Times New Roman"/>
          <w:sz w:val="24"/>
          <w:szCs w:val="24"/>
        </w:rPr>
        <w:t xml:space="preserve"> </w:t>
      </w:r>
      <w:r w:rsidR="009D3302" w:rsidRPr="003B3ACE">
        <w:rPr>
          <w:rFonts w:ascii="Times New Roman" w:hAnsi="Times New Roman" w:cs="Times New Roman"/>
          <w:sz w:val="24"/>
          <w:szCs w:val="24"/>
        </w:rPr>
        <w:t xml:space="preserve">§ </w:t>
      </w:r>
      <w:r w:rsidR="001520A1" w:rsidRPr="003B3ACE">
        <w:rPr>
          <w:rFonts w:ascii="Times New Roman" w:hAnsi="Times New Roman" w:cs="Times New Roman"/>
          <w:sz w:val="24"/>
          <w:szCs w:val="24"/>
        </w:rPr>
        <w:t>3</w:t>
      </w:r>
      <w:r w:rsidR="009D3302" w:rsidRPr="003B3ACE">
        <w:rPr>
          <w:rFonts w:ascii="Times New Roman" w:hAnsi="Times New Roman" w:cs="Times New Roman"/>
          <w:sz w:val="24"/>
          <w:szCs w:val="24"/>
        </w:rPr>
        <w:t xml:space="preserve"> jõustu</w:t>
      </w:r>
      <w:r w:rsidR="001520A1" w:rsidRPr="003B3ACE">
        <w:rPr>
          <w:rFonts w:ascii="Times New Roman" w:hAnsi="Times New Roman" w:cs="Times New Roman"/>
          <w:sz w:val="24"/>
          <w:szCs w:val="24"/>
        </w:rPr>
        <w:t>b</w:t>
      </w:r>
      <w:r w:rsidR="009D3302" w:rsidRPr="003B3ACE">
        <w:rPr>
          <w:rFonts w:ascii="Times New Roman" w:hAnsi="Times New Roman" w:cs="Times New Roman"/>
          <w:sz w:val="24"/>
          <w:szCs w:val="24"/>
        </w:rPr>
        <w:t xml:space="preserve"> üldises korras. </w:t>
      </w:r>
    </w:p>
    <w:p w14:paraId="698287A6" w14:textId="77777777" w:rsidR="00D76EF6" w:rsidRPr="00B556F2" w:rsidRDefault="00D76EF6" w:rsidP="00CF135E">
      <w:pPr>
        <w:pStyle w:val="Vahedeta"/>
        <w:jc w:val="both"/>
        <w:rPr>
          <w:rFonts w:ascii="Times New Roman" w:hAnsi="Times New Roman" w:cs="Times New Roman"/>
          <w:sz w:val="24"/>
          <w:szCs w:val="24"/>
          <w:highlight w:val="yellow"/>
        </w:rPr>
      </w:pPr>
    </w:p>
    <w:p w14:paraId="326AE8DA" w14:textId="51DA373E" w:rsidR="00487573" w:rsidRDefault="00487573" w:rsidP="00CF135E">
      <w:pPr>
        <w:pStyle w:val="Vahedeta"/>
        <w:jc w:val="both"/>
        <w:rPr>
          <w:rFonts w:ascii="Times New Roman" w:hAnsi="Times New Roman" w:cs="Times New Roman"/>
          <w:sz w:val="24"/>
          <w:szCs w:val="24"/>
        </w:rPr>
      </w:pPr>
    </w:p>
    <w:p w14:paraId="3A2A237E" w14:textId="313062BF" w:rsidR="005C41BC" w:rsidDel="00B728A6" w:rsidRDefault="005C41BC" w:rsidP="00CF135E">
      <w:pPr>
        <w:pStyle w:val="Vahedeta"/>
        <w:jc w:val="both"/>
        <w:rPr>
          <w:del w:id="105" w:author="Helen Uustalu" w:date="2024-03-18T14:53:00Z"/>
          <w:rFonts w:ascii="Times New Roman" w:hAnsi="Times New Roman" w:cs="Times New Roman"/>
          <w:sz w:val="24"/>
          <w:szCs w:val="24"/>
        </w:rPr>
      </w:pPr>
    </w:p>
    <w:p w14:paraId="2E26653D" w14:textId="3DF87D4F" w:rsidR="005C41BC" w:rsidDel="00B728A6" w:rsidRDefault="005C41BC" w:rsidP="00CF135E">
      <w:pPr>
        <w:pStyle w:val="Vahedeta"/>
        <w:jc w:val="both"/>
        <w:rPr>
          <w:del w:id="106" w:author="Helen Uustalu" w:date="2024-03-18T14:53:00Z"/>
          <w:rFonts w:ascii="Times New Roman" w:hAnsi="Times New Roman" w:cs="Times New Roman"/>
          <w:sz w:val="24"/>
          <w:szCs w:val="24"/>
        </w:rPr>
      </w:pPr>
    </w:p>
    <w:p w14:paraId="61AD921F" w14:textId="67DA4DA0" w:rsidR="005C41BC" w:rsidDel="00B728A6" w:rsidRDefault="005C41BC" w:rsidP="00CF135E">
      <w:pPr>
        <w:pStyle w:val="Vahedeta"/>
        <w:jc w:val="both"/>
        <w:rPr>
          <w:del w:id="107" w:author="Helen Uustalu" w:date="2024-03-18T14:53:00Z"/>
          <w:rFonts w:ascii="Times New Roman" w:hAnsi="Times New Roman" w:cs="Times New Roman"/>
          <w:sz w:val="24"/>
          <w:szCs w:val="24"/>
        </w:rPr>
      </w:pPr>
    </w:p>
    <w:p w14:paraId="78F621B7" w14:textId="77777777" w:rsidR="005C41BC" w:rsidRPr="00487573" w:rsidRDefault="005C41BC" w:rsidP="00CF135E">
      <w:pPr>
        <w:pStyle w:val="Vahedeta"/>
        <w:jc w:val="both"/>
        <w:rPr>
          <w:rFonts w:ascii="Times New Roman" w:hAnsi="Times New Roman" w:cs="Times New Roman"/>
          <w:sz w:val="24"/>
          <w:szCs w:val="24"/>
        </w:rPr>
      </w:pPr>
    </w:p>
    <w:p w14:paraId="3065B562" w14:textId="1094AAD8" w:rsidR="00487573" w:rsidRPr="00487573" w:rsidRDefault="00487573" w:rsidP="00CF135E">
      <w:pPr>
        <w:pStyle w:val="Vahedeta"/>
        <w:jc w:val="both"/>
        <w:rPr>
          <w:rFonts w:ascii="Times New Roman" w:hAnsi="Times New Roman" w:cs="Times New Roman"/>
          <w:sz w:val="24"/>
          <w:szCs w:val="24"/>
        </w:rPr>
      </w:pPr>
      <w:r w:rsidRPr="00487573">
        <w:rPr>
          <w:rFonts w:ascii="Times New Roman" w:hAnsi="Times New Roman" w:cs="Times New Roman"/>
          <w:sz w:val="24"/>
          <w:szCs w:val="24"/>
        </w:rPr>
        <w:t xml:space="preserve">Lauri </w:t>
      </w:r>
      <w:proofErr w:type="spellStart"/>
      <w:r w:rsidRPr="00487573">
        <w:rPr>
          <w:rFonts w:ascii="Times New Roman" w:hAnsi="Times New Roman" w:cs="Times New Roman"/>
          <w:sz w:val="24"/>
          <w:szCs w:val="24"/>
        </w:rPr>
        <w:t>Hussar</w:t>
      </w:r>
      <w:proofErr w:type="spellEnd"/>
    </w:p>
    <w:p w14:paraId="48EC2ABF" w14:textId="77777777" w:rsidR="00487573" w:rsidRPr="00487573" w:rsidRDefault="00487573" w:rsidP="00CF135E">
      <w:pPr>
        <w:pStyle w:val="Vahedeta"/>
        <w:jc w:val="both"/>
        <w:rPr>
          <w:rFonts w:ascii="Times New Roman" w:hAnsi="Times New Roman" w:cs="Times New Roman"/>
          <w:sz w:val="24"/>
          <w:szCs w:val="24"/>
        </w:rPr>
      </w:pPr>
      <w:r w:rsidRPr="00487573">
        <w:rPr>
          <w:rFonts w:ascii="Times New Roman" w:hAnsi="Times New Roman" w:cs="Times New Roman"/>
          <w:sz w:val="24"/>
          <w:szCs w:val="24"/>
        </w:rPr>
        <w:t>Riigikogu esimees</w:t>
      </w:r>
    </w:p>
    <w:p w14:paraId="2730B96E" w14:textId="77777777" w:rsidR="00487573" w:rsidRPr="00487573" w:rsidRDefault="00487573" w:rsidP="00CF135E">
      <w:pPr>
        <w:pStyle w:val="Vahedeta"/>
        <w:pBdr>
          <w:bottom w:val="single" w:sz="12" w:space="1" w:color="auto"/>
        </w:pBdr>
        <w:jc w:val="both"/>
        <w:rPr>
          <w:rFonts w:ascii="Times New Roman" w:hAnsi="Times New Roman" w:cs="Times New Roman"/>
          <w:sz w:val="24"/>
          <w:szCs w:val="24"/>
        </w:rPr>
      </w:pPr>
    </w:p>
    <w:p w14:paraId="134674D9" w14:textId="7FA1E406" w:rsidR="00487573" w:rsidRPr="00487573" w:rsidRDefault="00487573" w:rsidP="00CF135E">
      <w:pPr>
        <w:pStyle w:val="Vahedeta"/>
        <w:pBdr>
          <w:bottom w:val="single" w:sz="12" w:space="1" w:color="auto"/>
        </w:pBdr>
        <w:jc w:val="both"/>
        <w:rPr>
          <w:rFonts w:ascii="Times New Roman" w:hAnsi="Times New Roman" w:cs="Times New Roman"/>
          <w:sz w:val="24"/>
          <w:szCs w:val="24"/>
        </w:rPr>
      </w:pPr>
      <w:r w:rsidRPr="00487573">
        <w:rPr>
          <w:rFonts w:ascii="Times New Roman" w:hAnsi="Times New Roman" w:cs="Times New Roman"/>
          <w:sz w:val="24"/>
          <w:szCs w:val="24"/>
        </w:rPr>
        <w:t>Tallinn, ………………… 202</w:t>
      </w:r>
      <w:r w:rsidR="003B3ACE">
        <w:rPr>
          <w:rFonts w:ascii="Times New Roman" w:hAnsi="Times New Roman" w:cs="Times New Roman"/>
          <w:sz w:val="24"/>
          <w:szCs w:val="24"/>
        </w:rPr>
        <w:t>4</w:t>
      </w:r>
      <w:r w:rsidRPr="00487573">
        <w:rPr>
          <w:rFonts w:ascii="Times New Roman" w:hAnsi="Times New Roman" w:cs="Times New Roman"/>
          <w:sz w:val="24"/>
          <w:szCs w:val="24"/>
        </w:rPr>
        <w:t>. a</w:t>
      </w:r>
    </w:p>
    <w:p w14:paraId="10FD720A" w14:textId="77777777" w:rsidR="00487573" w:rsidRPr="00487573" w:rsidRDefault="00487573" w:rsidP="00CF135E">
      <w:pPr>
        <w:pStyle w:val="Vahedeta"/>
        <w:pBdr>
          <w:bottom w:val="single" w:sz="12" w:space="1" w:color="auto"/>
        </w:pBdr>
        <w:jc w:val="both"/>
        <w:rPr>
          <w:rFonts w:ascii="Times New Roman" w:hAnsi="Times New Roman" w:cs="Times New Roman"/>
          <w:sz w:val="24"/>
          <w:szCs w:val="24"/>
        </w:rPr>
      </w:pPr>
    </w:p>
    <w:p w14:paraId="660CAEDD" w14:textId="31A20055" w:rsidR="00487573" w:rsidRPr="00487573" w:rsidRDefault="00487573" w:rsidP="00CF135E">
      <w:pPr>
        <w:pStyle w:val="Vahedeta"/>
        <w:jc w:val="both"/>
        <w:rPr>
          <w:rFonts w:ascii="Times New Roman" w:hAnsi="Times New Roman" w:cs="Times New Roman"/>
          <w:sz w:val="24"/>
          <w:szCs w:val="24"/>
        </w:rPr>
      </w:pPr>
      <w:r w:rsidRPr="00487573">
        <w:rPr>
          <w:rFonts w:ascii="Times New Roman" w:hAnsi="Times New Roman" w:cs="Times New Roman"/>
          <w:sz w:val="24"/>
          <w:szCs w:val="24"/>
        </w:rPr>
        <w:t>Algatab Vabariigi Valitsus ……………….. 202</w:t>
      </w:r>
      <w:r w:rsidR="003B3ACE">
        <w:rPr>
          <w:rFonts w:ascii="Times New Roman" w:hAnsi="Times New Roman" w:cs="Times New Roman"/>
          <w:sz w:val="24"/>
          <w:szCs w:val="24"/>
        </w:rPr>
        <w:t>4</w:t>
      </w:r>
      <w:r w:rsidRPr="00487573">
        <w:rPr>
          <w:rFonts w:ascii="Times New Roman" w:hAnsi="Times New Roman" w:cs="Times New Roman"/>
          <w:sz w:val="24"/>
          <w:szCs w:val="24"/>
        </w:rPr>
        <w:t>. a</w:t>
      </w:r>
    </w:p>
    <w:p w14:paraId="0F9D4E32" w14:textId="77777777" w:rsidR="00487573" w:rsidRPr="00487573" w:rsidRDefault="00487573" w:rsidP="00CF135E">
      <w:pPr>
        <w:pStyle w:val="Vahedeta"/>
        <w:jc w:val="both"/>
        <w:rPr>
          <w:rFonts w:ascii="Times New Roman" w:hAnsi="Times New Roman" w:cs="Times New Roman"/>
          <w:sz w:val="24"/>
          <w:szCs w:val="24"/>
        </w:rPr>
      </w:pPr>
    </w:p>
    <w:p w14:paraId="084A95E9" w14:textId="2FB5C164" w:rsidR="00487573" w:rsidRPr="00487573" w:rsidRDefault="00487573" w:rsidP="00AB6A54">
      <w:pPr>
        <w:pStyle w:val="Vahedeta"/>
        <w:jc w:val="both"/>
      </w:pPr>
      <w:r w:rsidRPr="00487573">
        <w:rPr>
          <w:rFonts w:ascii="Times New Roman" w:hAnsi="Times New Roman" w:cs="Times New Roman"/>
          <w:sz w:val="24"/>
          <w:szCs w:val="24"/>
        </w:rPr>
        <w:t>(allkirjastatud digitaalselt)</w:t>
      </w:r>
    </w:p>
    <w:sectPr w:rsidR="00487573" w:rsidRPr="00487573">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i Koik" w:date="2024-03-21T13:54:00Z" w:initials="MK">
    <w:p w14:paraId="7F72744F" w14:textId="77777777" w:rsidR="00942BAC" w:rsidRDefault="00D168AC" w:rsidP="00C90B1D">
      <w:pPr>
        <w:pStyle w:val="Kommentaaritekst"/>
      </w:pPr>
      <w:r>
        <w:rPr>
          <w:rStyle w:val="Kommentaariviide"/>
        </w:rPr>
        <w:annotationRef/>
      </w:r>
      <w:r w:rsidR="00942BAC">
        <w:t xml:space="preserve">Üldine märkus. Suur osa allolevatest keelemärkustest on tehtud selleks, et pisutki vähendada sõna </w:t>
      </w:r>
      <w:r w:rsidR="00942BAC">
        <w:rPr>
          <w:i/>
          <w:iCs/>
        </w:rPr>
        <w:t xml:space="preserve">teenus </w:t>
      </w:r>
      <w:r w:rsidR="00942BAC">
        <w:t xml:space="preserve">esinemissagedust. Kuueleheküljelises tekstis üle saja korra sõna </w:t>
      </w:r>
      <w:r w:rsidR="00942BAC">
        <w:rPr>
          <w:i/>
          <w:iCs/>
        </w:rPr>
        <w:t xml:space="preserve">teenus </w:t>
      </w:r>
      <w:r w:rsidR="00942BAC">
        <w:t>-- tõesti hakkab väsitama. Palun kaaluge, võibolla saate nende ettepankutega nõustuda. Õiguslikku segadust minu hinnangul ei teki.</w:t>
      </w:r>
    </w:p>
  </w:comment>
  <w:comment w:id="4" w:author="Helen Uustalu" w:date="2024-03-18T15:03:00Z" w:initials="HU">
    <w:p w14:paraId="1334A660" w14:textId="7C36652B" w:rsidR="00442898" w:rsidRDefault="00442898" w:rsidP="000D4755">
      <w:pPr>
        <w:pStyle w:val="Kommentaaritekst"/>
      </w:pPr>
      <w:r>
        <w:rPr>
          <w:rStyle w:val="Kommentaariviide"/>
        </w:rPr>
        <w:annotationRef/>
      </w:r>
      <w:r>
        <w:t xml:space="preserve">Automaatnummerdust ei kasutata. Vt vormistamise juhend: </w:t>
      </w:r>
      <w:hyperlink r:id="rId1" w:history="1">
        <w:r w:rsidRPr="000D4755">
          <w:rPr>
            <w:rStyle w:val="Hperlink"/>
          </w:rPr>
          <w:t>https://www.just.ee/sites/default/files/documents/2022-10/Eeln%C3%B5u%20ja%20seletuskirja%20vormistamise%20juhend.pdf</w:t>
        </w:r>
      </w:hyperlink>
    </w:p>
  </w:comment>
  <w:comment w:id="6" w:author="Helen Uustalu" w:date="2024-03-18T14:35:00Z" w:initials="HU">
    <w:p w14:paraId="1252464F" w14:textId="6C0D000B" w:rsidR="00210283" w:rsidRDefault="00210283" w:rsidP="005147F0">
      <w:pPr>
        <w:pStyle w:val="Kommentaaritekst"/>
      </w:pPr>
      <w:r>
        <w:rPr>
          <w:rStyle w:val="Kommentaariviide"/>
        </w:rPr>
        <w:annotationRef/>
      </w:r>
      <w:r>
        <w:t>Palume kontrollida, kas peaks täiendama ka § 80 lg 3 p 1</w:t>
      </w:r>
    </w:p>
  </w:comment>
  <w:comment w:id="13" w:author="Mari Koik" w:date="2024-03-21T14:07:00Z" w:initials="MK">
    <w:p w14:paraId="22F9EF24" w14:textId="77777777" w:rsidR="00E0509B" w:rsidRDefault="00E0509B" w:rsidP="00A93457">
      <w:pPr>
        <w:pStyle w:val="Kommentaaritekst"/>
      </w:pPr>
      <w:r>
        <w:rPr>
          <w:rStyle w:val="Kommentaariviide"/>
        </w:rPr>
        <w:annotationRef/>
      </w:r>
      <w:r>
        <w:t xml:space="preserve">Lause </w:t>
      </w:r>
      <w:r>
        <w:rPr>
          <w:i/>
          <w:iCs/>
        </w:rPr>
        <w:t xml:space="preserve">Hüvitamine toimub 65% </w:t>
      </w:r>
      <w:r>
        <w:t>ei klapi hästi.</w:t>
      </w:r>
    </w:p>
  </w:comment>
  <w:comment w:id="21" w:author="Mari Koik" w:date="2024-03-20T17:11:00Z" w:initials="MK">
    <w:p w14:paraId="5313F686" w14:textId="1889EB9B" w:rsidR="001C2746" w:rsidRDefault="001C2746" w:rsidP="004B7392">
      <w:pPr>
        <w:pStyle w:val="Kommentaaritekst"/>
      </w:pPr>
      <w:r>
        <w:rPr>
          <w:rStyle w:val="Kommentaariviide"/>
        </w:rPr>
        <w:annotationRef/>
      </w:r>
      <w:r>
        <w:t xml:space="preserve">Kas </w:t>
      </w:r>
      <w:r>
        <w:rPr>
          <w:i/>
          <w:iCs/>
        </w:rPr>
        <w:t>ja</w:t>
      </w:r>
      <w:r>
        <w:t xml:space="preserve"> on siin õige? Või peaks olema </w:t>
      </w:r>
      <w:r>
        <w:rPr>
          <w:i/>
          <w:iCs/>
        </w:rPr>
        <w:t>või</w:t>
      </w:r>
      <w:r>
        <w:t>?</w:t>
      </w:r>
    </w:p>
  </w:comment>
  <w:comment w:id="24" w:author="Helen Uustalu" w:date="2024-03-21T08:26:00Z" w:initials="HU">
    <w:p w14:paraId="538012BF" w14:textId="77777777" w:rsidR="006B4493" w:rsidRDefault="006B4493" w:rsidP="00EC0F15">
      <w:pPr>
        <w:pStyle w:val="Kommentaaritekst"/>
      </w:pPr>
      <w:r>
        <w:rPr>
          <w:rStyle w:val="Kommentaariviide"/>
        </w:rPr>
        <w:annotationRef/>
      </w:r>
      <w:r>
        <w:t>Selliselt ei kattu jaotise ja sätte pealkirjad</w:t>
      </w:r>
    </w:p>
  </w:comment>
  <w:comment w:id="36" w:author="Helen Uustalu" w:date="2024-03-21T08:27:00Z" w:initials="HU">
    <w:p w14:paraId="02B8FDC4" w14:textId="284BE200" w:rsidR="006B4493" w:rsidRDefault="006B4493" w:rsidP="00F42A99">
      <w:pPr>
        <w:pStyle w:val="Kommentaaritekst"/>
      </w:pPr>
      <w:r>
        <w:rPr>
          <w:rStyle w:val="Kommentaariviide"/>
        </w:rPr>
        <w:annotationRef/>
      </w:r>
      <w:r>
        <w:t>Palun kontrollida, kas need peavad koos esinema. Kui ei, siis peaks siin olema VÕI</w:t>
      </w:r>
    </w:p>
  </w:comment>
  <w:comment w:id="40" w:author="Mari Koik" w:date="2024-03-18T16:36:00Z" w:initials="MK">
    <w:p w14:paraId="15266F81" w14:textId="73CAF959" w:rsidR="009426A8" w:rsidRDefault="009426A8" w:rsidP="00B31AC4">
      <w:pPr>
        <w:pStyle w:val="Kommentaaritekst"/>
      </w:pPr>
      <w:r>
        <w:rPr>
          <w:rStyle w:val="Kommentaariviide"/>
        </w:rPr>
        <w:annotationRef/>
      </w:r>
      <w:r>
        <w:t>Kas on selgem?</w:t>
      </w:r>
    </w:p>
  </w:comment>
  <w:comment w:id="43" w:author="Mari Koik" w:date="2024-03-21T13:14:00Z" w:initials="MK">
    <w:p w14:paraId="3395FF1C" w14:textId="77777777" w:rsidR="00E668AA" w:rsidRDefault="00E668AA" w:rsidP="00AB5FEE">
      <w:pPr>
        <w:pStyle w:val="Kommentaaritekst"/>
      </w:pPr>
      <w:r>
        <w:rPr>
          <w:rStyle w:val="Kommentaariviide"/>
        </w:rPr>
        <w:annotationRef/>
      </w:r>
      <w:r>
        <w:t xml:space="preserve">Või </w:t>
      </w:r>
      <w:r>
        <w:rPr>
          <w:i/>
          <w:iCs/>
        </w:rPr>
        <w:t>alustamise</w:t>
      </w:r>
      <w:r>
        <w:t>?</w:t>
      </w:r>
    </w:p>
  </w:comment>
  <w:comment w:id="48" w:author="Mari Koik" w:date="2024-03-21T12:46:00Z" w:initials="MK">
    <w:p w14:paraId="118A7779" w14:textId="0972E032" w:rsidR="007D43C1" w:rsidRDefault="007D43C1" w:rsidP="00D2075E">
      <w:pPr>
        <w:pStyle w:val="Kommentaaritekst"/>
      </w:pPr>
      <w:r>
        <w:rPr>
          <w:rStyle w:val="Kommentaariviide"/>
        </w:rPr>
        <w:annotationRef/>
      </w:r>
      <w:r>
        <w:t>Kas nii võiks? Kas mõte jäi õigeks?</w:t>
      </w:r>
    </w:p>
  </w:comment>
  <w:comment w:id="68" w:author="Mari Koik" w:date="2024-03-21T12:13:00Z" w:initials="MK">
    <w:p w14:paraId="0EB8977E" w14:textId="64E2F913" w:rsidR="00F33576" w:rsidRDefault="00F33576" w:rsidP="003E3D2F">
      <w:pPr>
        <w:pStyle w:val="Kommentaaritekst"/>
      </w:pPr>
      <w:r>
        <w:rPr>
          <w:rStyle w:val="Kommentaariviide"/>
        </w:rPr>
        <w:annotationRef/>
      </w:r>
      <w:r>
        <w:t>Kas nii?</w:t>
      </w:r>
    </w:p>
  </w:comment>
  <w:comment w:id="82" w:author="Mari Koik" w:date="2024-03-21T14:08:00Z" w:initials="MK">
    <w:p w14:paraId="4E52F087" w14:textId="77777777" w:rsidR="00E0509B" w:rsidRDefault="00E0509B" w:rsidP="007B6EA8">
      <w:pPr>
        <w:pStyle w:val="Kommentaaritekst"/>
      </w:pPr>
      <w:r>
        <w:rPr>
          <w:rStyle w:val="Kommentaariviide"/>
        </w:rPr>
        <w:annotationRef/>
      </w:r>
      <w:r>
        <w:t>Kas nii?</w:t>
      </w:r>
    </w:p>
  </w:comment>
  <w:comment w:id="94" w:author="Mari Koik" w:date="2024-03-21T12:34:00Z" w:initials="MK">
    <w:p w14:paraId="64C1F8C1" w14:textId="344AFE94" w:rsidR="00F45DD7" w:rsidRDefault="00F45DD7" w:rsidP="00382D36">
      <w:pPr>
        <w:pStyle w:val="Kommentaaritekst"/>
      </w:pPr>
      <w:r>
        <w:rPr>
          <w:rStyle w:val="Kommentaariviide"/>
        </w:rPr>
        <w:annotationRef/>
      </w:r>
      <w:r>
        <w:t>Kas nii?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72744F" w15:done="0"/>
  <w15:commentEx w15:paraId="1334A660" w15:done="0"/>
  <w15:commentEx w15:paraId="1252464F" w15:done="0"/>
  <w15:commentEx w15:paraId="22F9EF24" w15:done="0"/>
  <w15:commentEx w15:paraId="5313F686" w15:done="0"/>
  <w15:commentEx w15:paraId="538012BF" w15:done="0"/>
  <w15:commentEx w15:paraId="02B8FDC4" w15:done="0"/>
  <w15:commentEx w15:paraId="15266F81" w15:done="0"/>
  <w15:commentEx w15:paraId="3395FF1C" w15:done="0"/>
  <w15:commentEx w15:paraId="118A7779" w15:done="0"/>
  <w15:commentEx w15:paraId="0EB8977E" w15:done="0"/>
  <w15:commentEx w15:paraId="4E52F087" w15:done="0"/>
  <w15:commentEx w15:paraId="64C1F8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6BAA5" w16cex:dateUtc="2024-03-21T11:54:00Z"/>
  <w16cex:commentExtensible w16cex:durableId="29A2D624" w16cex:dateUtc="2024-03-18T13:03:00Z"/>
  <w16cex:commentExtensible w16cex:durableId="29A2CFCC" w16cex:dateUtc="2024-03-18T12:35:00Z"/>
  <w16cex:commentExtensible w16cex:durableId="29A6BDAC" w16cex:dateUtc="2024-03-21T12:07:00Z"/>
  <w16cex:commentExtensible w16cex:durableId="29A5972E" w16cex:dateUtc="2024-03-20T15:11:00Z"/>
  <w16cex:commentExtensible w16cex:durableId="29A66DA8" w16cex:dateUtc="2024-03-21T06:26:00Z"/>
  <w16cex:commentExtensible w16cex:durableId="29A66DD5" w16cex:dateUtc="2024-03-21T06:27:00Z"/>
  <w16cex:commentExtensible w16cex:durableId="29A2EC24" w16cex:dateUtc="2024-03-18T14:36:00Z"/>
  <w16cex:commentExtensible w16cex:durableId="29A6B11E" w16cex:dateUtc="2024-03-21T11:14:00Z"/>
  <w16cex:commentExtensible w16cex:durableId="29A6AA96" w16cex:dateUtc="2024-03-21T10:46:00Z"/>
  <w16cex:commentExtensible w16cex:durableId="29A6A2E4" w16cex:dateUtc="2024-03-21T10:13:00Z"/>
  <w16cex:commentExtensible w16cex:durableId="29A6BDF8" w16cex:dateUtc="2024-03-21T12:08:00Z"/>
  <w16cex:commentExtensible w16cex:durableId="29A6A7EE" w16cex:dateUtc="2024-03-21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2744F" w16cid:durableId="29A6BAA5"/>
  <w16cid:commentId w16cid:paraId="1334A660" w16cid:durableId="29A2D624"/>
  <w16cid:commentId w16cid:paraId="1252464F" w16cid:durableId="29A2CFCC"/>
  <w16cid:commentId w16cid:paraId="22F9EF24" w16cid:durableId="29A6BDAC"/>
  <w16cid:commentId w16cid:paraId="5313F686" w16cid:durableId="29A5972E"/>
  <w16cid:commentId w16cid:paraId="538012BF" w16cid:durableId="29A66DA8"/>
  <w16cid:commentId w16cid:paraId="02B8FDC4" w16cid:durableId="29A66DD5"/>
  <w16cid:commentId w16cid:paraId="15266F81" w16cid:durableId="29A2EC24"/>
  <w16cid:commentId w16cid:paraId="3395FF1C" w16cid:durableId="29A6B11E"/>
  <w16cid:commentId w16cid:paraId="118A7779" w16cid:durableId="29A6AA96"/>
  <w16cid:commentId w16cid:paraId="0EB8977E" w16cid:durableId="29A6A2E4"/>
  <w16cid:commentId w16cid:paraId="4E52F087" w16cid:durableId="29A6BDF8"/>
  <w16cid:commentId w16cid:paraId="64C1F8C1" w16cid:durableId="29A6A7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4555F" w14:textId="77777777" w:rsidR="006544C3" w:rsidRDefault="006544C3" w:rsidP="00F644E6">
      <w:pPr>
        <w:spacing w:after="0" w:line="240" w:lineRule="auto"/>
      </w:pPr>
      <w:r>
        <w:separator/>
      </w:r>
    </w:p>
  </w:endnote>
  <w:endnote w:type="continuationSeparator" w:id="0">
    <w:p w14:paraId="739CB258" w14:textId="77777777" w:rsidR="006544C3" w:rsidRDefault="006544C3" w:rsidP="00F644E6">
      <w:pPr>
        <w:spacing w:after="0" w:line="240" w:lineRule="auto"/>
      </w:pPr>
      <w:r>
        <w:continuationSeparator/>
      </w:r>
    </w:p>
  </w:endnote>
  <w:endnote w:type="continuationNotice" w:id="1">
    <w:p w14:paraId="19653011" w14:textId="77777777" w:rsidR="006544C3" w:rsidRDefault="00654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642743"/>
      <w:docPartObj>
        <w:docPartGallery w:val="Page Numbers (Bottom of Page)"/>
        <w:docPartUnique/>
      </w:docPartObj>
    </w:sdtPr>
    <w:sdtEndPr/>
    <w:sdtContent>
      <w:p w14:paraId="7637A7CF" w14:textId="2A615EE6" w:rsidR="00F644E6" w:rsidRDefault="00F644E6">
        <w:pPr>
          <w:pStyle w:val="Jalus"/>
          <w:jc w:val="right"/>
        </w:pPr>
        <w:r>
          <w:fldChar w:fldCharType="begin"/>
        </w:r>
        <w:r>
          <w:instrText>PAGE   \* MERGEFORMAT</w:instrText>
        </w:r>
        <w:r>
          <w:fldChar w:fldCharType="separate"/>
        </w:r>
        <w:r>
          <w:t>2</w:t>
        </w:r>
        <w:r>
          <w:fldChar w:fldCharType="end"/>
        </w:r>
      </w:p>
    </w:sdtContent>
  </w:sdt>
  <w:p w14:paraId="68CEC18E" w14:textId="77777777" w:rsidR="00F644E6" w:rsidRDefault="00F644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404A" w14:textId="77777777" w:rsidR="006544C3" w:rsidRDefault="006544C3" w:rsidP="00F644E6">
      <w:pPr>
        <w:spacing w:after="0" w:line="240" w:lineRule="auto"/>
      </w:pPr>
      <w:r>
        <w:separator/>
      </w:r>
    </w:p>
  </w:footnote>
  <w:footnote w:type="continuationSeparator" w:id="0">
    <w:p w14:paraId="16498CFD" w14:textId="77777777" w:rsidR="006544C3" w:rsidRDefault="006544C3" w:rsidP="00F644E6">
      <w:pPr>
        <w:spacing w:after="0" w:line="240" w:lineRule="auto"/>
      </w:pPr>
      <w:r>
        <w:continuationSeparator/>
      </w:r>
    </w:p>
  </w:footnote>
  <w:footnote w:type="continuationNotice" w:id="1">
    <w:p w14:paraId="400FDAD4" w14:textId="77777777" w:rsidR="006544C3" w:rsidRDefault="006544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6CF0"/>
    <w:multiLevelType w:val="hybridMultilevel"/>
    <w:tmpl w:val="034E48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98709B0"/>
    <w:multiLevelType w:val="hybridMultilevel"/>
    <w:tmpl w:val="8B92FE36"/>
    <w:lvl w:ilvl="0" w:tplc="084CBBC2">
      <w:start w:val="1"/>
      <w:numFmt w:val="decimal"/>
      <w:lvlText w:val="%1)"/>
      <w:lvlJc w:val="left"/>
      <w:pPr>
        <w:ind w:left="1020" w:hanging="360"/>
      </w:pPr>
    </w:lvl>
    <w:lvl w:ilvl="1" w:tplc="A16EA8C2">
      <w:start w:val="1"/>
      <w:numFmt w:val="decimal"/>
      <w:lvlText w:val="%2)"/>
      <w:lvlJc w:val="left"/>
      <w:pPr>
        <w:ind w:left="1020" w:hanging="360"/>
      </w:pPr>
    </w:lvl>
    <w:lvl w:ilvl="2" w:tplc="C2DACB8A">
      <w:start w:val="1"/>
      <w:numFmt w:val="decimal"/>
      <w:lvlText w:val="%3)"/>
      <w:lvlJc w:val="left"/>
      <w:pPr>
        <w:ind w:left="1020" w:hanging="360"/>
      </w:pPr>
    </w:lvl>
    <w:lvl w:ilvl="3" w:tplc="E2DA85EA">
      <w:start w:val="1"/>
      <w:numFmt w:val="decimal"/>
      <w:lvlText w:val="%4)"/>
      <w:lvlJc w:val="left"/>
      <w:pPr>
        <w:ind w:left="1020" w:hanging="360"/>
      </w:pPr>
    </w:lvl>
    <w:lvl w:ilvl="4" w:tplc="FEE09126">
      <w:start w:val="1"/>
      <w:numFmt w:val="decimal"/>
      <w:lvlText w:val="%5)"/>
      <w:lvlJc w:val="left"/>
      <w:pPr>
        <w:ind w:left="1020" w:hanging="360"/>
      </w:pPr>
    </w:lvl>
    <w:lvl w:ilvl="5" w:tplc="EDC42646">
      <w:start w:val="1"/>
      <w:numFmt w:val="decimal"/>
      <w:lvlText w:val="%6)"/>
      <w:lvlJc w:val="left"/>
      <w:pPr>
        <w:ind w:left="1020" w:hanging="360"/>
      </w:pPr>
    </w:lvl>
    <w:lvl w:ilvl="6" w:tplc="A38A6ECC">
      <w:start w:val="1"/>
      <w:numFmt w:val="decimal"/>
      <w:lvlText w:val="%7)"/>
      <w:lvlJc w:val="left"/>
      <w:pPr>
        <w:ind w:left="1020" w:hanging="360"/>
      </w:pPr>
    </w:lvl>
    <w:lvl w:ilvl="7" w:tplc="090A38C4">
      <w:start w:val="1"/>
      <w:numFmt w:val="decimal"/>
      <w:lvlText w:val="%8)"/>
      <w:lvlJc w:val="left"/>
      <w:pPr>
        <w:ind w:left="1020" w:hanging="360"/>
      </w:pPr>
    </w:lvl>
    <w:lvl w:ilvl="8" w:tplc="31249310">
      <w:start w:val="1"/>
      <w:numFmt w:val="decimal"/>
      <w:lvlText w:val="%9)"/>
      <w:lvlJc w:val="left"/>
      <w:pPr>
        <w:ind w:left="1020" w:hanging="360"/>
      </w:pPr>
    </w:lvl>
  </w:abstractNum>
  <w:abstractNum w:abstractNumId="2" w15:restartNumberingAfterBreak="0">
    <w:nsid w:val="227B01C2"/>
    <w:multiLevelType w:val="hybridMultilevel"/>
    <w:tmpl w:val="A2BA55BE"/>
    <w:lvl w:ilvl="0" w:tplc="0F6C05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928453D"/>
    <w:multiLevelType w:val="hybridMultilevel"/>
    <w:tmpl w:val="8A321780"/>
    <w:lvl w:ilvl="0" w:tplc="2E4440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B0955C3"/>
    <w:multiLevelType w:val="hybridMultilevel"/>
    <w:tmpl w:val="22A0AF24"/>
    <w:lvl w:ilvl="0" w:tplc="14542BF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B6A06AA"/>
    <w:multiLevelType w:val="hybridMultilevel"/>
    <w:tmpl w:val="D4789CCC"/>
    <w:lvl w:ilvl="0" w:tplc="EB60727C">
      <w:start w:val="1"/>
      <w:numFmt w:val="decimal"/>
      <w:suff w:val="space"/>
      <w:lvlText w:val="%1)"/>
      <w:lvlJc w:val="left"/>
      <w:pPr>
        <w:ind w:left="0" w:firstLine="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712178">
    <w:abstractNumId w:val="5"/>
  </w:num>
  <w:num w:numId="2" w16cid:durableId="742530249">
    <w:abstractNumId w:val="0"/>
  </w:num>
  <w:num w:numId="3" w16cid:durableId="1111246662">
    <w:abstractNumId w:val="3"/>
  </w:num>
  <w:num w:numId="4" w16cid:durableId="642468425">
    <w:abstractNumId w:val="4"/>
  </w:num>
  <w:num w:numId="5" w16cid:durableId="635717453">
    <w:abstractNumId w:val="2"/>
  </w:num>
  <w:num w:numId="6" w16cid:durableId="5590977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882"/>
    <w:rsid w:val="00000EFC"/>
    <w:rsid w:val="00006AA7"/>
    <w:rsid w:val="0001423B"/>
    <w:rsid w:val="00014D19"/>
    <w:rsid w:val="00021F53"/>
    <w:rsid w:val="0002210E"/>
    <w:rsid w:val="0002432B"/>
    <w:rsid w:val="000269FD"/>
    <w:rsid w:val="00027651"/>
    <w:rsid w:val="000319FA"/>
    <w:rsid w:val="00031D1F"/>
    <w:rsid w:val="00034E62"/>
    <w:rsid w:val="00036D65"/>
    <w:rsid w:val="00040849"/>
    <w:rsid w:val="00041F8D"/>
    <w:rsid w:val="0004436B"/>
    <w:rsid w:val="00044D08"/>
    <w:rsid w:val="00046D80"/>
    <w:rsid w:val="000510BC"/>
    <w:rsid w:val="000563D8"/>
    <w:rsid w:val="00056A3C"/>
    <w:rsid w:val="00060346"/>
    <w:rsid w:val="000610D5"/>
    <w:rsid w:val="00063CE8"/>
    <w:rsid w:val="000643AD"/>
    <w:rsid w:val="000675E3"/>
    <w:rsid w:val="00071390"/>
    <w:rsid w:val="00073882"/>
    <w:rsid w:val="00077F13"/>
    <w:rsid w:val="000810F6"/>
    <w:rsid w:val="000828AB"/>
    <w:rsid w:val="00082CF5"/>
    <w:rsid w:val="000851A3"/>
    <w:rsid w:val="000857B4"/>
    <w:rsid w:val="00085B75"/>
    <w:rsid w:val="00087137"/>
    <w:rsid w:val="00095686"/>
    <w:rsid w:val="00096E03"/>
    <w:rsid w:val="000970D3"/>
    <w:rsid w:val="00097B1A"/>
    <w:rsid w:val="00097C01"/>
    <w:rsid w:val="00097DAB"/>
    <w:rsid w:val="000A0981"/>
    <w:rsid w:val="000A26B4"/>
    <w:rsid w:val="000A28AA"/>
    <w:rsid w:val="000A5F82"/>
    <w:rsid w:val="000B11E2"/>
    <w:rsid w:val="000B15CE"/>
    <w:rsid w:val="000B16F5"/>
    <w:rsid w:val="000B4270"/>
    <w:rsid w:val="000C417A"/>
    <w:rsid w:val="000C6CB1"/>
    <w:rsid w:val="000D155B"/>
    <w:rsid w:val="000D37C5"/>
    <w:rsid w:val="000D62A5"/>
    <w:rsid w:val="000D62DE"/>
    <w:rsid w:val="000E11BC"/>
    <w:rsid w:val="000E20C4"/>
    <w:rsid w:val="000E7A7C"/>
    <w:rsid w:val="000F39A1"/>
    <w:rsid w:val="000F75FC"/>
    <w:rsid w:val="00101D04"/>
    <w:rsid w:val="00102699"/>
    <w:rsid w:val="00107B2A"/>
    <w:rsid w:val="0011014E"/>
    <w:rsid w:val="001131BD"/>
    <w:rsid w:val="00114B83"/>
    <w:rsid w:val="00123BC6"/>
    <w:rsid w:val="00124D6E"/>
    <w:rsid w:val="00125C4B"/>
    <w:rsid w:val="00126483"/>
    <w:rsid w:val="00133D8D"/>
    <w:rsid w:val="00134C26"/>
    <w:rsid w:val="00134C71"/>
    <w:rsid w:val="00137AEC"/>
    <w:rsid w:val="00141127"/>
    <w:rsid w:val="0014252D"/>
    <w:rsid w:val="00142E84"/>
    <w:rsid w:val="00144718"/>
    <w:rsid w:val="001449D7"/>
    <w:rsid w:val="00144E79"/>
    <w:rsid w:val="00145BD4"/>
    <w:rsid w:val="00145DE0"/>
    <w:rsid w:val="0014711E"/>
    <w:rsid w:val="00150C6D"/>
    <w:rsid w:val="001520A1"/>
    <w:rsid w:val="00156F9D"/>
    <w:rsid w:val="0016212E"/>
    <w:rsid w:val="00162897"/>
    <w:rsid w:val="00162B11"/>
    <w:rsid w:val="00164182"/>
    <w:rsid w:val="0016553B"/>
    <w:rsid w:val="0017257B"/>
    <w:rsid w:val="00173040"/>
    <w:rsid w:val="0017384A"/>
    <w:rsid w:val="00182CA7"/>
    <w:rsid w:val="001838B5"/>
    <w:rsid w:val="001843F3"/>
    <w:rsid w:val="00187676"/>
    <w:rsid w:val="00191200"/>
    <w:rsid w:val="0019161F"/>
    <w:rsid w:val="00194674"/>
    <w:rsid w:val="00194F1C"/>
    <w:rsid w:val="0019771B"/>
    <w:rsid w:val="001A622E"/>
    <w:rsid w:val="001B2ACE"/>
    <w:rsid w:val="001B4091"/>
    <w:rsid w:val="001B5733"/>
    <w:rsid w:val="001C03F9"/>
    <w:rsid w:val="001C2746"/>
    <w:rsid w:val="001C37C3"/>
    <w:rsid w:val="001C4495"/>
    <w:rsid w:val="001C4DDA"/>
    <w:rsid w:val="001C565F"/>
    <w:rsid w:val="001D1237"/>
    <w:rsid w:val="001D12DB"/>
    <w:rsid w:val="001D1AE5"/>
    <w:rsid w:val="001D27A7"/>
    <w:rsid w:val="001D5531"/>
    <w:rsid w:val="001D597E"/>
    <w:rsid w:val="001D7EFF"/>
    <w:rsid w:val="001E0500"/>
    <w:rsid w:val="001E225A"/>
    <w:rsid w:val="001E24D4"/>
    <w:rsid w:val="001E4DB0"/>
    <w:rsid w:val="001F1ED2"/>
    <w:rsid w:val="001F41F4"/>
    <w:rsid w:val="002030F9"/>
    <w:rsid w:val="00210283"/>
    <w:rsid w:val="002141F9"/>
    <w:rsid w:val="0021533D"/>
    <w:rsid w:val="002164BB"/>
    <w:rsid w:val="00216635"/>
    <w:rsid w:val="00217032"/>
    <w:rsid w:val="002176B6"/>
    <w:rsid w:val="002202F8"/>
    <w:rsid w:val="0022677B"/>
    <w:rsid w:val="00227BB7"/>
    <w:rsid w:val="00234591"/>
    <w:rsid w:val="00234BE6"/>
    <w:rsid w:val="00240332"/>
    <w:rsid w:val="00240720"/>
    <w:rsid w:val="00240BD2"/>
    <w:rsid w:val="00240E8C"/>
    <w:rsid w:val="0024588D"/>
    <w:rsid w:val="00250663"/>
    <w:rsid w:val="002555AB"/>
    <w:rsid w:val="00255AE1"/>
    <w:rsid w:val="00262BFC"/>
    <w:rsid w:val="00263E62"/>
    <w:rsid w:val="00264DD7"/>
    <w:rsid w:val="00265981"/>
    <w:rsid w:val="00266F8B"/>
    <w:rsid w:val="00267C93"/>
    <w:rsid w:val="002700E1"/>
    <w:rsid w:val="00270ED3"/>
    <w:rsid w:val="00271824"/>
    <w:rsid w:val="002858BC"/>
    <w:rsid w:val="00291825"/>
    <w:rsid w:val="00293F9B"/>
    <w:rsid w:val="002944DA"/>
    <w:rsid w:val="002974FF"/>
    <w:rsid w:val="002A0E0D"/>
    <w:rsid w:val="002B194E"/>
    <w:rsid w:val="002B1E6F"/>
    <w:rsid w:val="002B5400"/>
    <w:rsid w:val="002C0698"/>
    <w:rsid w:val="002C4B71"/>
    <w:rsid w:val="002C5257"/>
    <w:rsid w:val="002D2F55"/>
    <w:rsid w:val="002D48B2"/>
    <w:rsid w:val="002E1E7F"/>
    <w:rsid w:val="002E2423"/>
    <w:rsid w:val="002E247F"/>
    <w:rsid w:val="002E7133"/>
    <w:rsid w:val="002F0834"/>
    <w:rsid w:val="002F22F1"/>
    <w:rsid w:val="002F70FC"/>
    <w:rsid w:val="00303D4A"/>
    <w:rsid w:val="00310663"/>
    <w:rsid w:val="00310EBF"/>
    <w:rsid w:val="00311392"/>
    <w:rsid w:val="003121CE"/>
    <w:rsid w:val="00313266"/>
    <w:rsid w:val="00316DE5"/>
    <w:rsid w:val="00320C10"/>
    <w:rsid w:val="003215DC"/>
    <w:rsid w:val="00323B29"/>
    <w:rsid w:val="003270F8"/>
    <w:rsid w:val="00327E21"/>
    <w:rsid w:val="003309F7"/>
    <w:rsid w:val="00331F74"/>
    <w:rsid w:val="0033687D"/>
    <w:rsid w:val="00337D69"/>
    <w:rsid w:val="00340A3A"/>
    <w:rsid w:val="00344F42"/>
    <w:rsid w:val="0034748D"/>
    <w:rsid w:val="00350A41"/>
    <w:rsid w:val="00350F87"/>
    <w:rsid w:val="00352689"/>
    <w:rsid w:val="003546CD"/>
    <w:rsid w:val="00361F09"/>
    <w:rsid w:val="00363C42"/>
    <w:rsid w:val="00366870"/>
    <w:rsid w:val="0037051D"/>
    <w:rsid w:val="00370900"/>
    <w:rsid w:val="003732DB"/>
    <w:rsid w:val="003736B3"/>
    <w:rsid w:val="0038007B"/>
    <w:rsid w:val="00381246"/>
    <w:rsid w:val="003817C1"/>
    <w:rsid w:val="0038245D"/>
    <w:rsid w:val="00384DDC"/>
    <w:rsid w:val="0038509D"/>
    <w:rsid w:val="003917D3"/>
    <w:rsid w:val="00395C93"/>
    <w:rsid w:val="003A10B5"/>
    <w:rsid w:val="003A2C77"/>
    <w:rsid w:val="003A442B"/>
    <w:rsid w:val="003A5B99"/>
    <w:rsid w:val="003B15D6"/>
    <w:rsid w:val="003B2473"/>
    <w:rsid w:val="003B256D"/>
    <w:rsid w:val="003B3ACE"/>
    <w:rsid w:val="003B547B"/>
    <w:rsid w:val="003C46C7"/>
    <w:rsid w:val="003C6576"/>
    <w:rsid w:val="003D215E"/>
    <w:rsid w:val="003D4BB9"/>
    <w:rsid w:val="003D535C"/>
    <w:rsid w:val="003E10F3"/>
    <w:rsid w:val="003E3330"/>
    <w:rsid w:val="003E4A01"/>
    <w:rsid w:val="003E4F9F"/>
    <w:rsid w:val="003E6214"/>
    <w:rsid w:val="003E72EC"/>
    <w:rsid w:val="003F3043"/>
    <w:rsid w:val="003F30AE"/>
    <w:rsid w:val="003F3E88"/>
    <w:rsid w:val="003F5ADE"/>
    <w:rsid w:val="004015F2"/>
    <w:rsid w:val="004022C0"/>
    <w:rsid w:val="00403950"/>
    <w:rsid w:val="00404068"/>
    <w:rsid w:val="00405777"/>
    <w:rsid w:val="00416751"/>
    <w:rsid w:val="00420111"/>
    <w:rsid w:val="00423053"/>
    <w:rsid w:val="004255FB"/>
    <w:rsid w:val="00427B9A"/>
    <w:rsid w:val="00432EA8"/>
    <w:rsid w:val="004344DB"/>
    <w:rsid w:val="00435630"/>
    <w:rsid w:val="00442898"/>
    <w:rsid w:val="00443494"/>
    <w:rsid w:val="00452BE1"/>
    <w:rsid w:val="00453C50"/>
    <w:rsid w:val="0045723B"/>
    <w:rsid w:val="004601DB"/>
    <w:rsid w:val="004608A2"/>
    <w:rsid w:val="004610F9"/>
    <w:rsid w:val="004642CF"/>
    <w:rsid w:val="0046712C"/>
    <w:rsid w:val="00467325"/>
    <w:rsid w:val="004700CD"/>
    <w:rsid w:val="0047148E"/>
    <w:rsid w:val="004722C3"/>
    <w:rsid w:val="00473258"/>
    <w:rsid w:val="0047379B"/>
    <w:rsid w:val="00473F1A"/>
    <w:rsid w:val="004756D7"/>
    <w:rsid w:val="00475B49"/>
    <w:rsid w:val="00475ECC"/>
    <w:rsid w:val="00482CDA"/>
    <w:rsid w:val="00484D12"/>
    <w:rsid w:val="00485441"/>
    <w:rsid w:val="00487573"/>
    <w:rsid w:val="00494EF2"/>
    <w:rsid w:val="004A03BF"/>
    <w:rsid w:val="004A1039"/>
    <w:rsid w:val="004A32BA"/>
    <w:rsid w:val="004B15DB"/>
    <w:rsid w:val="004B63B8"/>
    <w:rsid w:val="004C02EA"/>
    <w:rsid w:val="004C543D"/>
    <w:rsid w:val="004C5CC7"/>
    <w:rsid w:val="004C6F19"/>
    <w:rsid w:val="004D327E"/>
    <w:rsid w:val="004D4461"/>
    <w:rsid w:val="004D5EF2"/>
    <w:rsid w:val="004D6C94"/>
    <w:rsid w:val="004E053A"/>
    <w:rsid w:val="004E333D"/>
    <w:rsid w:val="004E3C62"/>
    <w:rsid w:val="004F098E"/>
    <w:rsid w:val="004F2080"/>
    <w:rsid w:val="004F2577"/>
    <w:rsid w:val="004F72D8"/>
    <w:rsid w:val="004F7F9B"/>
    <w:rsid w:val="00502D10"/>
    <w:rsid w:val="00503112"/>
    <w:rsid w:val="005132F6"/>
    <w:rsid w:val="0051357A"/>
    <w:rsid w:val="00524713"/>
    <w:rsid w:val="00525B97"/>
    <w:rsid w:val="0053063F"/>
    <w:rsid w:val="00535C47"/>
    <w:rsid w:val="00535EA6"/>
    <w:rsid w:val="0053679C"/>
    <w:rsid w:val="00536DC4"/>
    <w:rsid w:val="00537F7D"/>
    <w:rsid w:val="00544122"/>
    <w:rsid w:val="00545731"/>
    <w:rsid w:val="00545C8F"/>
    <w:rsid w:val="00551E56"/>
    <w:rsid w:val="0055203F"/>
    <w:rsid w:val="0055237A"/>
    <w:rsid w:val="005536D0"/>
    <w:rsid w:val="00555440"/>
    <w:rsid w:val="005561C3"/>
    <w:rsid w:val="00556340"/>
    <w:rsid w:val="005569D7"/>
    <w:rsid w:val="00557925"/>
    <w:rsid w:val="00557974"/>
    <w:rsid w:val="00572456"/>
    <w:rsid w:val="00572961"/>
    <w:rsid w:val="00572D15"/>
    <w:rsid w:val="00572DDD"/>
    <w:rsid w:val="00573A75"/>
    <w:rsid w:val="00574223"/>
    <w:rsid w:val="00576169"/>
    <w:rsid w:val="005767F0"/>
    <w:rsid w:val="00576BEF"/>
    <w:rsid w:val="0058239F"/>
    <w:rsid w:val="00584093"/>
    <w:rsid w:val="00585350"/>
    <w:rsid w:val="00586555"/>
    <w:rsid w:val="00586891"/>
    <w:rsid w:val="005915BD"/>
    <w:rsid w:val="00594AD8"/>
    <w:rsid w:val="0059639D"/>
    <w:rsid w:val="00596536"/>
    <w:rsid w:val="005A123A"/>
    <w:rsid w:val="005A192B"/>
    <w:rsid w:val="005A2C27"/>
    <w:rsid w:val="005A3659"/>
    <w:rsid w:val="005A58C1"/>
    <w:rsid w:val="005A6C5E"/>
    <w:rsid w:val="005A7468"/>
    <w:rsid w:val="005B06E1"/>
    <w:rsid w:val="005B0981"/>
    <w:rsid w:val="005B1219"/>
    <w:rsid w:val="005B49F7"/>
    <w:rsid w:val="005B4D53"/>
    <w:rsid w:val="005B6F8F"/>
    <w:rsid w:val="005C07CF"/>
    <w:rsid w:val="005C41BC"/>
    <w:rsid w:val="005D0D12"/>
    <w:rsid w:val="005D4890"/>
    <w:rsid w:val="005D50B3"/>
    <w:rsid w:val="005D642F"/>
    <w:rsid w:val="005D78C7"/>
    <w:rsid w:val="005E00E0"/>
    <w:rsid w:val="005E1B47"/>
    <w:rsid w:val="005E252F"/>
    <w:rsid w:val="005E5D0E"/>
    <w:rsid w:val="005E7F84"/>
    <w:rsid w:val="005F2560"/>
    <w:rsid w:val="005F3421"/>
    <w:rsid w:val="005F388B"/>
    <w:rsid w:val="005F7342"/>
    <w:rsid w:val="006025C1"/>
    <w:rsid w:val="006026B6"/>
    <w:rsid w:val="0060328A"/>
    <w:rsid w:val="006108D7"/>
    <w:rsid w:val="006120C2"/>
    <w:rsid w:val="006130C1"/>
    <w:rsid w:val="00615FDE"/>
    <w:rsid w:val="00617BDB"/>
    <w:rsid w:val="00621151"/>
    <w:rsid w:val="00624165"/>
    <w:rsid w:val="006242E2"/>
    <w:rsid w:val="00624435"/>
    <w:rsid w:val="00630A6D"/>
    <w:rsid w:val="006315F9"/>
    <w:rsid w:val="00633D29"/>
    <w:rsid w:val="0064293D"/>
    <w:rsid w:val="00642C9D"/>
    <w:rsid w:val="00644178"/>
    <w:rsid w:val="006523B2"/>
    <w:rsid w:val="006544C3"/>
    <w:rsid w:val="00655447"/>
    <w:rsid w:val="00657A1C"/>
    <w:rsid w:val="00662D09"/>
    <w:rsid w:val="006651FF"/>
    <w:rsid w:val="00666B48"/>
    <w:rsid w:val="00667A1A"/>
    <w:rsid w:val="00671F97"/>
    <w:rsid w:val="00673828"/>
    <w:rsid w:val="006743D4"/>
    <w:rsid w:val="00674D1A"/>
    <w:rsid w:val="0067567A"/>
    <w:rsid w:val="006762D8"/>
    <w:rsid w:val="00677116"/>
    <w:rsid w:val="00680030"/>
    <w:rsid w:val="00683801"/>
    <w:rsid w:val="006856C8"/>
    <w:rsid w:val="006871A4"/>
    <w:rsid w:val="0068787F"/>
    <w:rsid w:val="00687DE8"/>
    <w:rsid w:val="00693A4F"/>
    <w:rsid w:val="0069594A"/>
    <w:rsid w:val="00696403"/>
    <w:rsid w:val="006A22AB"/>
    <w:rsid w:val="006A2859"/>
    <w:rsid w:val="006A4F12"/>
    <w:rsid w:val="006A5443"/>
    <w:rsid w:val="006A55FF"/>
    <w:rsid w:val="006A581D"/>
    <w:rsid w:val="006B0DEF"/>
    <w:rsid w:val="006B1095"/>
    <w:rsid w:val="006B4493"/>
    <w:rsid w:val="006B673D"/>
    <w:rsid w:val="006B7C10"/>
    <w:rsid w:val="006C57CB"/>
    <w:rsid w:val="006C59DF"/>
    <w:rsid w:val="006C647C"/>
    <w:rsid w:val="006D4AF0"/>
    <w:rsid w:val="006D6A33"/>
    <w:rsid w:val="006D6D73"/>
    <w:rsid w:val="006D7A9D"/>
    <w:rsid w:val="006E018B"/>
    <w:rsid w:val="006E08AF"/>
    <w:rsid w:val="006E134C"/>
    <w:rsid w:val="006E1AA3"/>
    <w:rsid w:val="006E4FCA"/>
    <w:rsid w:val="006E5940"/>
    <w:rsid w:val="006E6AEB"/>
    <w:rsid w:val="006F1633"/>
    <w:rsid w:val="006F1FD0"/>
    <w:rsid w:val="006F3C6B"/>
    <w:rsid w:val="006F3ED9"/>
    <w:rsid w:val="006F5C52"/>
    <w:rsid w:val="006F78AF"/>
    <w:rsid w:val="00700EC7"/>
    <w:rsid w:val="00714C77"/>
    <w:rsid w:val="007168E9"/>
    <w:rsid w:val="00717093"/>
    <w:rsid w:val="00721A0E"/>
    <w:rsid w:val="00722C2B"/>
    <w:rsid w:val="0072354A"/>
    <w:rsid w:val="00725A7E"/>
    <w:rsid w:val="00727430"/>
    <w:rsid w:val="00732CD5"/>
    <w:rsid w:val="00733296"/>
    <w:rsid w:val="007352B4"/>
    <w:rsid w:val="007419BB"/>
    <w:rsid w:val="00743E0A"/>
    <w:rsid w:val="00744915"/>
    <w:rsid w:val="007457BD"/>
    <w:rsid w:val="00754EEE"/>
    <w:rsid w:val="0075595B"/>
    <w:rsid w:val="00760B12"/>
    <w:rsid w:val="00763E51"/>
    <w:rsid w:val="0076473B"/>
    <w:rsid w:val="007679A9"/>
    <w:rsid w:val="00767CFB"/>
    <w:rsid w:val="007733DD"/>
    <w:rsid w:val="00774870"/>
    <w:rsid w:val="007749DB"/>
    <w:rsid w:val="0078031C"/>
    <w:rsid w:val="00781653"/>
    <w:rsid w:val="00781A14"/>
    <w:rsid w:val="00782380"/>
    <w:rsid w:val="007823EA"/>
    <w:rsid w:val="00783EE1"/>
    <w:rsid w:val="00784C11"/>
    <w:rsid w:val="00784F8B"/>
    <w:rsid w:val="007866F8"/>
    <w:rsid w:val="00787060"/>
    <w:rsid w:val="00787CE1"/>
    <w:rsid w:val="00794F26"/>
    <w:rsid w:val="007A19EE"/>
    <w:rsid w:val="007A4B34"/>
    <w:rsid w:val="007A51EC"/>
    <w:rsid w:val="007A5781"/>
    <w:rsid w:val="007A68D9"/>
    <w:rsid w:val="007B03A5"/>
    <w:rsid w:val="007C1DBF"/>
    <w:rsid w:val="007C2913"/>
    <w:rsid w:val="007C3613"/>
    <w:rsid w:val="007C6FCE"/>
    <w:rsid w:val="007D12A3"/>
    <w:rsid w:val="007D2240"/>
    <w:rsid w:val="007D43C1"/>
    <w:rsid w:val="007D5304"/>
    <w:rsid w:val="007E2A63"/>
    <w:rsid w:val="007E3009"/>
    <w:rsid w:val="007E4D80"/>
    <w:rsid w:val="007E5022"/>
    <w:rsid w:val="007E735F"/>
    <w:rsid w:val="007F4FF4"/>
    <w:rsid w:val="007F669D"/>
    <w:rsid w:val="00800E4A"/>
    <w:rsid w:val="00801B60"/>
    <w:rsid w:val="008063B8"/>
    <w:rsid w:val="00810222"/>
    <w:rsid w:val="008117DB"/>
    <w:rsid w:val="008147DE"/>
    <w:rsid w:val="00815A57"/>
    <w:rsid w:val="00815C39"/>
    <w:rsid w:val="0081749B"/>
    <w:rsid w:val="00820A9D"/>
    <w:rsid w:val="0082246A"/>
    <w:rsid w:val="00825C2B"/>
    <w:rsid w:val="00830024"/>
    <w:rsid w:val="00831A68"/>
    <w:rsid w:val="008359FD"/>
    <w:rsid w:val="008362D9"/>
    <w:rsid w:val="008417B7"/>
    <w:rsid w:val="0084609D"/>
    <w:rsid w:val="008526A9"/>
    <w:rsid w:val="00852D53"/>
    <w:rsid w:val="0086062E"/>
    <w:rsid w:val="00860D18"/>
    <w:rsid w:val="00861621"/>
    <w:rsid w:val="00861997"/>
    <w:rsid w:val="00863B74"/>
    <w:rsid w:val="008644B1"/>
    <w:rsid w:val="0087041E"/>
    <w:rsid w:val="00873025"/>
    <w:rsid w:val="00875C49"/>
    <w:rsid w:val="008768F5"/>
    <w:rsid w:val="00877BCA"/>
    <w:rsid w:val="00881C48"/>
    <w:rsid w:val="00882862"/>
    <w:rsid w:val="00894C73"/>
    <w:rsid w:val="00897F0D"/>
    <w:rsid w:val="008A18E9"/>
    <w:rsid w:val="008A2A2E"/>
    <w:rsid w:val="008A6D0B"/>
    <w:rsid w:val="008A7579"/>
    <w:rsid w:val="008A797F"/>
    <w:rsid w:val="008A7B1E"/>
    <w:rsid w:val="008B04A4"/>
    <w:rsid w:val="008B1A59"/>
    <w:rsid w:val="008B1DB3"/>
    <w:rsid w:val="008B1F98"/>
    <w:rsid w:val="008B4BA5"/>
    <w:rsid w:val="008B6C1F"/>
    <w:rsid w:val="008B6EB2"/>
    <w:rsid w:val="008C0870"/>
    <w:rsid w:val="008C0AE1"/>
    <w:rsid w:val="008C172B"/>
    <w:rsid w:val="008C51CF"/>
    <w:rsid w:val="008D09E8"/>
    <w:rsid w:val="008D3E30"/>
    <w:rsid w:val="008E0133"/>
    <w:rsid w:val="008E0363"/>
    <w:rsid w:val="008E1479"/>
    <w:rsid w:val="008E17D3"/>
    <w:rsid w:val="008E2CDD"/>
    <w:rsid w:val="008E33F9"/>
    <w:rsid w:val="008E5879"/>
    <w:rsid w:val="008E6250"/>
    <w:rsid w:val="008F26F3"/>
    <w:rsid w:val="008F7668"/>
    <w:rsid w:val="00903CA9"/>
    <w:rsid w:val="00906FEB"/>
    <w:rsid w:val="009113CA"/>
    <w:rsid w:val="009211DF"/>
    <w:rsid w:val="009219A3"/>
    <w:rsid w:val="00921A5A"/>
    <w:rsid w:val="00922E29"/>
    <w:rsid w:val="009258E3"/>
    <w:rsid w:val="00926A95"/>
    <w:rsid w:val="0093291F"/>
    <w:rsid w:val="00932A2C"/>
    <w:rsid w:val="009355D7"/>
    <w:rsid w:val="009377DE"/>
    <w:rsid w:val="00941199"/>
    <w:rsid w:val="009413C3"/>
    <w:rsid w:val="009413EA"/>
    <w:rsid w:val="00941735"/>
    <w:rsid w:val="009426A8"/>
    <w:rsid w:val="00942BAC"/>
    <w:rsid w:val="009443FC"/>
    <w:rsid w:val="00944EDD"/>
    <w:rsid w:val="00946CE7"/>
    <w:rsid w:val="00951C47"/>
    <w:rsid w:val="00956F5F"/>
    <w:rsid w:val="0095785E"/>
    <w:rsid w:val="009620E0"/>
    <w:rsid w:val="00963E6F"/>
    <w:rsid w:val="0096728F"/>
    <w:rsid w:val="00972A2A"/>
    <w:rsid w:val="009833E1"/>
    <w:rsid w:val="00983A2F"/>
    <w:rsid w:val="00990191"/>
    <w:rsid w:val="00996E2F"/>
    <w:rsid w:val="009A13DA"/>
    <w:rsid w:val="009A2650"/>
    <w:rsid w:val="009A27A5"/>
    <w:rsid w:val="009A31E0"/>
    <w:rsid w:val="009A3D5E"/>
    <w:rsid w:val="009A5EAE"/>
    <w:rsid w:val="009A6926"/>
    <w:rsid w:val="009B7241"/>
    <w:rsid w:val="009C1674"/>
    <w:rsid w:val="009C17F6"/>
    <w:rsid w:val="009C2512"/>
    <w:rsid w:val="009C5AF9"/>
    <w:rsid w:val="009C63F9"/>
    <w:rsid w:val="009C77D5"/>
    <w:rsid w:val="009D1DFA"/>
    <w:rsid w:val="009D3302"/>
    <w:rsid w:val="009D55FE"/>
    <w:rsid w:val="009D7452"/>
    <w:rsid w:val="009E3171"/>
    <w:rsid w:val="009E3988"/>
    <w:rsid w:val="009E3BA0"/>
    <w:rsid w:val="009E634F"/>
    <w:rsid w:val="009F076B"/>
    <w:rsid w:val="009F2392"/>
    <w:rsid w:val="009F590D"/>
    <w:rsid w:val="009F75E6"/>
    <w:rsid w:val="009F7E14"/>
    <w:rsid w:val="00A01AF6"/>
    <w:rsid w:val="00A03A6F"/>
    <w:rsid w:val="00A12D29"/>
    <w:rsid w:val="00A145AE"/>
    <w:rsid w:val="00A2387B"/>
    <w:rsid w:val="00A24B95"/>
    <w:rsid w:val="00A34C5D"/>
    <w:rsid w:val="00A3582D"/>
    <w:rsid w:val="00A36A75"/>
    <w:rsid w:val="00A37266"/>
    <w:rsid w:val="00A42545"/>
    <w:rsid w:val="00A42638"/>
    <w:rsid w:val="00A53F93"/>
    <w:rsid w:val="00A56E99"/>
    <w:rsid w:val="00A709FB"/>
    <w:rsid w:val="00A71F05"/>
    <w:rsid w:val="00A72213"/>
    <w:rsid w:val="00A85EB9"/>
    <w:rsid w:val="00A8709C"/>
    <w:rsid w:val="00A907AC"/>
    <w:rsid w:val="00A95156"/>
    <w:rsid w:val="00A9543A"/>
    <w:rsid w:val="00A9604F"/>
    <w:rsid w:val="00A96B4C"/>
    <w:rsid w:val="00AA068A"/>
    <w:rsid w:val="00AA3261"/>
    <w:rsid w:val="00AA4242"/>
    <w:rsid w:val="00AA6450"/>
    <w:rsid w:val="00AB1D40"/>
    <w:rsid w:val="00AB474A"/>
    <w:rsid w:val="00AB6A54"/>
    <w:rsid w:val="00AB703E"/>
    <w:rsid w:val="00AC01C8"/>
    <w:rsid w:val="00AC0917"/>
    <w:rsid w:val="00AC269C"/>
    <w:rsid w:val="00AC28BD"/>
    <w:rsid w:val="00AC65FF"/>
    <w:rsid w:val="00AD134C"/>
    <w:rsid w:val="00AE0222"/>
    <w:rsid w:val="00AE1C79"/>
    <w:rsid w:val="00AE4311"/>
    <w:rsid w:val="00AE5492"/>
    <w:rsid w:val="00AF263F"/>
    <w:rsid w:val="00AF4E87"/>
    <w:rsid w:val="00AF60D6"/>
    <w:rsid w:val="00AF7091"/>
    <w:rsid w:val="00AF776F"/>
    <w:rsid w:val="00AF7A56"/>
    <w:rsid w:val="00B00695"/>
    <w:rsid w:val="00B02AB8"/>
    <w:rsid w:val="00B05ECC"/>
    <w:rsid w:val="00B06441"/>
    <w:rsid w:val="00B06DBF"/>
    <w:rsid w:val="00B07A72"/>
    <w:rsid w:val="00B07C22"/>
    <w:rsid w:val="00B10F83"/>
    <w:rsid w:val="00B1300D"/>
    <w:rsid w:val="00B13AB4"/>
    <w:rsid w:val="00B141E2"/>
    <w:rsid w:val="00B145B1"/>
    <w:rsid w:val="00B16469"/>
    <w:rsid w:val="00B17E79"/>
    <w:rsid w:val="00B21839"/>
    <w:rsid w:val="00B22F27"/>
    <w:rsid w:val="00B23F17"/>
    <w:rsid w:val="00B25780"/>
    <w:rsid w:val="00B30915"/>
    <w:rsid w:val="00B4110F"/>
    <w:rsid w:val="00B4394A"/>
    <w:rsid w:val="00B443BE"/>
    <w:rsid w:val="00B465CE"/>
    <w:rsid w:val="00B50F28"/>
    <w:rsid w:val="00B51208"/>
    <w:rsid w:val="00B51B50"/>
    <w:rsid w:val="00B53678"/>
    <w:rsid w:val="00B54864"/>
    <w:rsid w:val="00B556F2"/>
    <w:rsid w:val="00B567C8"/>
    <w:rsid w:val="00B60DE9"/>
    <w:rsid w:val="00B62DDB"/>
    <w:rsid w:val="00B63E97"/>
    <w:rsid w:val="00B6579E"/>
    <w:rsid w:val="00B709FC"/>
    <w:rsid w:val="00B7170B"/>
    <w:rsid w:val="00B72632"/>
    <w:rsid w:val="00B728A6"/>
    <w:rsid w:val="00B7509C"/>
    <w:rsid w:val="00B75477"/>
    <w:rsid w:val="00B75E2C"/>
    <w:rsid w:val="00B81C06"/>
    <w:rsid w:val="00B8269E"/>
    <w:rsid w:val="00B8459A"/>
    <w:rsid w:val="00B87F0B"/>
    <w:rsid w:val="00B91549"/>
    <w:rsid w:val="00B91C21"/>
    <w:rsid w:val="00B94D0A"/>
    <w:rsid w:val="00BA2970"/>
    <w:rsid w:val="00BA4246"/>
    <w:rsid w:val="00BA6332"/>
    <w:rsid w:val="00BB39CA"/>
    <w:rsid w:val="00BB39E9"/>
    <w:rsid w:val="00BB3ED7"/>
    <w:rsid w:val="00BB4D3E"/>
    <w:rsid w:val="00BB5570"/>
    <w:rsid w:val="00BB566B"/>
    <w:rsid w:val="00BB5F08"/>
    <w:rsid w:val="00BB7D60"/>
    <w:rsid w:val="00BB7FE2"/>
    <w:rsid w:val="00BC12B2"/>
    <w:rsid w:val="00BC40A3"/>
    <w:rsid w:val="00BC7E30"/>
    <w:rsid w:val="00BD06B6"/>
    <w:rsid w:val="00BD0D27"/>
    <w:rsid w:val="00BD1526"/>
    <w:rsid w:val="00BE0BA1"/>
    <w:rsid w:val="00BE21E4"/>
    <w:rsid w:val="00BE3D8C"/>
    <w:rsid w:val="00BE4140"/>
    <w:rsid w:val="00BE4167"/>
    <w:rsid w:val="00BE48DA"/>
    <w:rsid w:val="00BE5561"/>
    <w:rsid w:val="00BE749D"/>
    <w:rsid w:val="00BF0734"/>
    <w:rsid w:val="00BF1601"/>
    <w:rsid w:val="00BF1E2B"/>
    <w:rsid w:val="00BF2CF3"/>
    <w:rsid w:val="00BF6B1F"/>
    <w:rsid w:val="00C011AC"/>
    <w:rsid w:val="00C01FFD"/>
    <w:rsid w:val="00C06513"/>
    <w:rsid w:val="00C10428"/>
    <w:rsid w:val="00C12238"/>
    <w:rsid w:val="00C13DB7"/>
    <w:rsid w:val="00C17E7A"/>
    <w:rsid w:val="00C24658"/>
    <w:rsid w:val="00C25DF4"/>
    <w:rsid w:val="00C361E7"/>
    <w:rsid w:val="00C369B6"/>
    <w:rsid w:val="00C36E30"/>
    <w:rsid w:val="00C40E5B"/>
    <w:rsid w:val="00C442CE"/>
    <w:rsid w:val="00C45FA3"/>
    <w:rsid w:val="00C51298"/>
    <w:rsid w:val="00C51888"/>
    <w:rsid w:val="00C538A3"/>
    <w:rsid w:val="00C5466F"/>
    <w:rsid w:val="00C5736B"/>
    <w:rsid w:val="00C81647"/>
    <w:rsid w:val="00C828CB"/>
    <w:rsid w:val="00C8485E"/>
    <w:rsid w:val="00C850D7"/>
    <w:rsid w:val="00C86943"/>
    <w:rsid w:val="00C9258D"/>
    <w:rsid w:val="00C93171"/>
    <w:rsid w:val="00C93A0B"/>
    <w:rsid w:val="00C976B7"/>
    <w:rsid w:val="00CA4ACB"/>
    <w:rsid w:val="00CA5703"/>
    <w:rsid w:val="00CB2AF4"/>
    <w:rsid w:val="00CB5BA7"/>
    <w:rsid w:val="00CB6B9D"/>
    <w:rsid w:val="00CC1E13"/>
    <w:rsid w:val="00CC3D8B"/>
    <w:rsid w:val="00CC4D8A"/>
    <w:rsid w:val="00CC564E"/>
    <w:rsid w:val="00CC5D75"/>
    <w:rsid w:val="00CC67D0"/>
    <w:rsid w:val="00CD4C1E"/>
    <w:rsid w:val="00CD55C2"/>
    <w:rsid w:val="00CD566A"/>
    <w:rsid w:val="00CD6063"/>
    <w:rsid w:val="00CD60A5"/>
    <w:rsid w:val="00CD68C6"/>
    <w:rsid w:val="00CD7F01"/>
    <w:rsid w:val="00CE0D03"/>
    <w:rsid w:val="00CE0DD6"/>
    <w:rsid w:val="00CE66A8"/>
    <w:rsid w:val="00CE7C46"/>
    <w:rsid w:val="00CF0492"/>
    <w:rsid w:val="00CF135E"/>
    <w:rsid w:val="00CF5AC2"/>
    <w:rsid w:val="00CF606C"/>
    <w:rsid w:val="00CF6B4B"/>
    <w:rsid w:val="00D029ED"/>
    <w:rsid w:val="00D07968"/>
    <w:rsid w:val="00D15A5C"/>
    <w:rsid w:val="00D168AC"/>
    <w:rsid w:val="00D17056"/>
    <w:rsid w:val="00D20511"/>
    <w:rsid w:val="00D26A77"/>
    <w:rsid w:val="00D32A85"/>
    <w:rsid w:val="00D34554"/>
    <w:rsid w:val="00D37DF1"/>
    <w:rsid w:val="00D429FE"/>
    <w:rsid w:val="00D442F0"/>
    <w:rsid w:val="00D4731F"/>
    <w:rsid w:val="00D47A90"/>
    <w:rsid w:val="00D510DF"/>
    <w:rsid w:val="00D512E9"/>
    <w:rsid w:val="00D51833"/>
    <w:rsid w:val="00D55111"/>
    <w:rsid w:val="00D55F40"/>
    <w:rsid w:val="00D65616"/>
    <w:rsid w:val="00D65C9E"/>
    <w:rsid w:val="00D65CDF"/>
    <w:rsid w:val="00D7387C"/>
    <w:rsid w:val="00D74E1D"/>
    <w:rsid w:val="00D76EF6"/>
    <w:rsid w:val="00D77EE6"/>
    <w:rsid w:val="00D824E7"/>
    <w:rsid w:val="00D855C9"/>
    <w:rsid w:val="00D90602"/>
    <w:rsid w:val="00D915DE"/>
    <w:rsid w:val="00D92EA4"/>
    <w:rsid w:val="00D93C2C"/>
    <w:rsid w:val="00D94CB7"/>
    <w:rsid w:val="00D95807"/>
    <w:rsid w:val="00D97CBA"/>
    <w:rsid w:val="00DA32C4"/>
    <w:rsid w:val="00DA34A2"/>
    <w:rsid w:val="00DA680F"/>
    <w:rsid w:val="00DA7CCF"/>
    <w:rsid w:val="00DB0597"/>
    <w:rsid w:val="00DB1AC7"/>
    <w:rsid w:val="00DB614F"/>
    <w:rsid w:val="00DC0E52"/>
    <w:rsid w:val="00DC2E92"/>
    <w:rsid w:val="00DD19CE"/>
    <w:rsid w:val="00DD225D"/>
    <w:rsid w:val="00DD3F9D"/>
    <w:rsid w:val="00DD5910"/>
    <w:rsid w:val="00DD7943"/>
    <w:rsid w:val="00DD7FFE"/>
    <w:rsid w:val="00DE132E"/>
    <w:rsid w:val="00DE6902"/>
    <w:rsid w:val="00DE6F05"/>
    <w:rsid w:val="00DF0D98"/>
    <w:rsid w:val="00DF18F8"/>
    <w:rsid w:val="00E04F56"/>
    <w:rsid w:val="00E0509B"/>
    <w:rsid w:val="00E108DC"/>
    <w:rsid w:val="00E119EF"/>
    <w:rsid w:val="00E15AB5"/>
    <w:rsid w:val="00E16833"/>
    <w:rsid w:val="00E20B53"/>
    <w:rsid w:val="00E212C4"/>
    <w:rsid w:val="00E226C1"/>
    <w:rsid w:val="00E22C02"/>
    <w:rsid w:val="00E33BBA"/>
    <w:rsid w:val="00E3772D"/>
    <w:rsid w:val="00E42AB6"/>
    <w:rsid w:val="00E44626"/>
    <w:rsid w:val="00E4509E"/>
    <w:rsid w:val="00E4790C"/>
    <w:rsid w:val="00E51271"/>
    <w:rsid w:val="00E5342D"/>
    <w:rsid w:val="00E54C92"/>
    <w:rsid w:val="00E56E2A"/>
    <w:rsid w:val="00E6428E"/>
    <w:rsid w:val="00E668AA"/>
    <w:rsid w:val="00E66CFC"/>
    <w:rsid w:val="00E6749C"/>
    <w:rsid w:val="00E679C5"/>
    <w:rsid w:val="00E700F6"/>
    <w:rsid w:val="00E7061A"/>
    <w:rsid w:val="00E7478B"/>
    <w:rsid w:val="00E751FC"/>
    <w:rsid w:val="00E75F33"/>
    <w:rsid w:val="00E76DF0"/>
    <w:rsid w:val="00E81C57"/>
    <w:rsid w:val="00E844E4"/>
    <w:rsid w:val="00E84648"/>
    <w:rsid w:val="00E86C8A"/>
    <w:rsid w:val="00E878B2"/>
    <w:rsid w:val="00E87AA8"/>
    <w:rsid w:val="00E903BB"/>
    <w:rsid w:val="00E90762"/>
    <w:rsid w:val="00E90DAE"/>
    <w:rsid w:val="00E9232B"/>
    <w:rsid w:val="00E94BC1"/>
    <w:rsid w:val="00EA2691"/>
    <w:rsid w:val="00EA5087"/>
    <w:rsid w:val="00EA522D"/>
    <w:rsid w:val="00EA6E09"/>
    <w:rsid w:val="00EB0A30"/>
    <w:rsid w:val="00EB26A7"/>
    <w:rsid w:val="00EB71BF"/>
    <w:rsid w:val="00EC084F"/>
    <w:rsid w:val="00EC4D2F"/>
    <w:rsid w:val="00EC659F"/>
    <w:rsid w:val="00ED2597"/>
    <w:rsid w:val="00ED4758"/>
    <w:rsid w:val="00ED59E4"/>
    <w:rsid w:val="00EE13CA"/>
    <w:rsid w:val="00EE2199"/>
    <w:rsid w:val="00EE4AC7"/>
    <w:rsid w:val="00EE652C"/>
    <w:rsid w:val="00EF3AC8"/>
    <w:rsid w:val="00EF4B58"/>
    <w:rsid w:val="00EF5EC9"/>
    <w:rsid w:val="00EF69CA"/>
    <w:rsid w:val="00F035D0"/>
    <w:rsid w:val="00F06B25"/>
    <w:rsid w:val="00F11E6F"/>
    <w:rsid w:val="00F137F3"/>
    <w:rsid w:val="00F142E9"/>
    <w:rsid w:val="00F15A02"/>
    <w:rsid w:val="00F16517"/>
    <w:rsid w:val="00F16F8B"/>
    <w:rsid w:val="00F21B6F"/>
    <w:rsid w:val="00F221E1"/>
    <w:rsid w:val="00F22A2D"/>
    <w:rsid w:val="00F250B1"/>
    <w:rsid w:val="00F26401"/>
    <w:rsid w:val="00F31984"/>
    <w:rsid w:val="00F3214B"/>
    <w:rsid w:val="00F33576"/>
    <w:rsid w:val="00F377C2"/>
    <w:rsid w:val="00F37BAA"/>
    <w:rsid w:val="00F452CB"/>
    <w:rsid w:val="00F45DD7"/>
    <w:rsid w:val="00F476A3"/>
    <w:rsid w:val="00F51997"/>
    <w:rsid w:val="00F546BB"/>
    <w:rsid w:val="00F56681"/>
    <w:rsid w:val="00F60251"/>
    <w:rsid w:val="00F60DA0"/>
    <w:rsid w:val="00F61BB6"/>
    <w:rsid w:val="00F6331C"/>
    <w:rsid w:val="00F634EB"/>
    <w:rsid w:val="00F644E6"/>
    <w:rsid w:val="00F646F8"/>
    <w:rsid w:val="00F64D49"/>
    <w:rsid w:val="00F72F9B"/>
    <w:rsid w:val="00F755A2"/>
    <w:rsid w:val="00F7560D"/>
    <w:rsid w:val="00F802B4"/>
    <w:rsid w:val="00F81144"/>
    <w:rsid w:val="00F82F91"/>
    <w:rsid w:val="00F93C56"/>
    <w:rsid w:val="00F979E6"/>
    <w:rsid w:val="00FA107E"/>
    <w:rsid w:val="00FA7E00"/>
    <w:rsid w:val="00FB01D7"/>
    <w:rsid w:val="00FB14F3"/>
    <w:rsid w:val="00FB19C7"/>
    <w:rsid w:val="00FB5BB6"/>
    <w:rsid w:val="00FD0291"/>
    <w:rsid w:val="00FD2B12"/>
    <w:rsid w:val="00FD2C4B"/>
    <w:rsid w:val="00FD617A"/>
    <w:rsid w:val="00FD6AD4"/>
    <w:rsid w:val="00FE48C5"/>
    <w:rsid w:val="00FE499A"/>
    <w:rsid w:val="00FE5032"/>
    <w:rsid w:val="00FF2C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687A"/>
  <w15:chartTrackingRefBased/>
  <w15:docId w15:val="{F4F766B8-1952-4DD8-BCFB-92ECE306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487573"/>
    <w:pPr>
      <w:spacing w:after="0" w:line="240" w:lineRule="auto"/>
    </w:pPr>
    <w:rPr>
      <w:rFonts w:ascii="Arial" w:hAnsi="Arial"/>
      <w:kern w:val="0"/>
      <w14:ligatures w14:val="none"/>
    </w:rPr>
  </w:style>
  <w:style w:type="paragraph" w:styleId="Loendilik">
    <w:name w:val="List Paragraph"/>
    <w:basedOn w:val="Normaallaad"/>
    <w:uiPriority w:val="34"/>
    <w:qFormat/>
    <w:rsid w:val="00040849"/>
    <w:pPr>
      <w:ind w:left="720"/>
      <w:contextualSpacing/>
    </w:pPr>
  </w:style>
  <w:style w:type="paragraph" w:styleId="Pis">
    <w:name w:val="header"/>
    <w:basedOn w:val="Normaallaad"/>
    <w:link w:val="PisMrk"/>
    <w:uiPriority w:val="99"/>
    <w:unhideWhenUsed/>
    <w:rsid w:val="00F644E6"/>
    <w:pPr>
      <w:tabs>
        <w:tab w:val="center" w:pos="4536"/>
        <w:tab w:val="right" w:pos="9072"/>
      </w:tabs>
      <w:spacing w:after="0" w:line="240" w:lineRule="auto"/>
    </w:pPr>
  </w:style>
  <w:style w:type="character" w:customStyle="1" w:styleId="PisMrk">
    <w:name w:val="Päis Märk"/>
    <w:basedOn w:val="Liguvaikefont"/>
    <w:link w:val="Pis"/>
    <w:uiPriority w:val="99"/>
    <w:rsid w:val="00F644E6"/>
  </w:style>
  <w:style w:type="paragraph" w:styleId="Jalus">
    <w:name w:val="footer"/>
    <w:basedOn w:val="Normaallaad"/>
    <w:link w:val="JalusMrk"/>
    <w:uiPriority w:val="99"/>
    <w:unhideWhenUsed/>
    <w:rsid w:val="00F644E6"/>
    <w:pPr>
      <w:tabs>
        <w:tab w:val="center" w:pos="4536"/>
        <w:tab w:val="right" w:pos="9072"/>
      </w:tabs>
      <w:spacing w:after="0" w:line="240" w:lineRule="auto"/>
    </w:pPr>
  </w:style>
  <w:style w:type="character" w:customStyle="1" w:styleId="JalusMrk">
    <w:name w:val="Jalus Märk"/>
    <w:basedOn w:val="Liguvaikefont"/>
    <w:link w:val="Jalus"/>
    <w:uiPriority w:val="99"/>
    <w:rsid w:val="00F644E6"/>
  </w:style>
  <w:style w:type="character" w:styleId="Kommentaariviide">
    <w:name w:val="annotation reference"/>
    <w:basedOn w:val="Liguvaikefont"/>
    <w:uiPriority w:val="99"/>
    <w:semiHidden/>
    <w:unhideWhenUsed/>
    <w:rsid w:val="007A4B34"/>
    <w:rPr>
      <w:sz w:val="16"/>
      <w:szCs w:val="16"/>
    </w:rPr>
  </w:style>
  <w:style w:type="paragraph" w:styleId="Kommentaaritekst">
    <w:name w:val="annotation text"/>
    <w:basedOn w:val="Normaallaad"/>
    <w:link w:val="KommentaaritekstMrk"/>
    <w:uiPriority w:val="99"/>
    <w:unhideWhenUsed/>
    <w:rsid w:val="007A4B34"/>
    <w:pPr>
      <w:spacing w:line="240" w:lineRule="auto"/>
    </w:pPr>
    <w:rPr>
      <w:sz w:val="20"/>
      <w:szCs w:val="20"/>
    </w:rPr>
  </w:style>
  <w:style w:type="character" w:customStyle="1" w:styleId="KommentaaritekstMrk">
    <w:name w:val="Kommentaari tekst Märk"/>
    <w:basedOn w:val="Liguvaikefont"/>
    <w:link w:val="Kommentaaritekst"/>
    <w:uiPriority w:val="99"/>
    <w:rsid w:val="007A4B34"/>
    <w:rPr>
      <w:sz w:val="20"/>
      <w:szCs w:val="20"/>
    </w:rPr>
  </w:style>
  <w:style w:type="paragraph" w:styleId="Kommentaariteema">
    <w:name w:val="annotation subject"/>
    <w:basedOn w:val="Kommentaaritekst"/>
    <w:next w:val="Kommentaaritekst"/>
    <w:link w:val="KommentaariteemaMrk"/>
    <w:uiPriority w:val="99"/>
    <w:semiHidden/>
    <w:unhideWhenUsed/>
    <w:rsid w:val="007A4B34"/>
    <w:rPr>
      <w:b/>
      <w:bCs/>
    </w:rPr>
  </w:style>
  <w:style w:type="character" w:customStyle="1" w:styleId="KommentaariteemaMrk">
    <w:name w:val="Kommentaari teema Märk"/>
    <w:basedOn w:val="KommentaaritekstMrk"/>
    <w:link w:val="Kommentaariteema"/>
    <w:uiPriority w:val="99"/>
    <w:semiHidden/>
    <w:rsid w:val="007A4B34"/>
    <w:rPr>
      <w:b/>
      <w:bCs/>
      <w:sz w:val="20"/>
      <w:szCs w:val="20"/>
    </w:rPr>
  </w:style>
  <w:style w:type="paragraph" w:styleId="Redaktsioon">
    <w:name w:val="Revision"/>
    <w:hidden/>
    <w:uiPriority w:val="99"/>
    <w:semiHidden/>
    <w:rsid w:val="002700E1"/>
    <w:pPr>
      <w:spacing w:after="0" w:line="240" w:lineRule="auto"/>
    </w:pPr>
  </w:style>
  <w:style w:type="character" w:customStyle="1" w:styleId="ui-provider">
    <w:name w:val="ui-provider"/>
    <w:basedOn w:val="Liguvaikefont"/>
    <w:rsid w:val="00125C4B"/>
  </w:style>
  <w:style w:type="character" w:styleId="Hperlink">
    <w:name w:val="Hyperlink"/>
    <w:basedOn w:val="Liguvaikefont"/>
    <w:uiPriority w:val="99"/>
    <w:unhideWhenUsed/>
    <w:rsid w:val="002A0E0D"/>
    <w:rPr>
      <w:color w:val="0000FF"/>
      <w:u w:val="single"/>
    </w:rPr>
  </w:style>
  <w:style w:type="character" w:styleId="Lahendamatamainimine">
    <w:name w:val="Unresolved Mention"/>
    <w:basedOn w:val="Liguvaikefont"/>
    <w:uiPriority w:val="99"/>
    <w:semiHidden/>
    <w:unhideWhenUsed/>
    <w:rsid w:val="00442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HXU5DPSK444F-1907963284-10113</_dlc_DocId>
    <_dlc_DocIdUrl xmlns="aff8a95a-bdca-4bd1-9f28-df5ebd643b89">
      <Url>https://kontor.rik.ee/projektid_valispartneritega/_layouts/15/DocIdRedir.aspx?ID=HXU5DPSK444F-1907963284-10113</Url>
      <Description>HXU5DPSK444F-1907963284-10113</Description>
    </_dlc_DocIdUrl>
    <muutmisaeg xmlns="a73be6a9-67eb-46ae-9de8-8938dc5167a5" xsi:nil="true"/>
    <Vastutaja xmlns="a73be6a9-67eb-46ae-9de8-8938dc5167a5">
      <UserInfo>
        <DisplayName/>
        <AccountId xsi:nil="true"/>
        <AccountType/>
      </UserInfo>
    </Vastutaja>
    <Lisainfo xmlns="a73be6a9-67eb-46ae-9de8-8938dc5167a5" xsi:nil="true"/>
    <Valdkond xmlns="a73be6a9-67eb-46ae-9de8-8938dc5167a5"/>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C54C62-FE87-4AEE-8915-30FEE061B438}">
  <ds:schemaRefs>
    <ds:schemaRef ds:uri="http://schemas.openxmlformats.org/officeDocument/2006/bibliography"/>
  </ds:schemaRefs>
</ds:datastoreItem>
</file>

<file path=customXml/itemProps2.xml><?xml version="1.0" encoding="utf-8"?>
<ds:datastoreItem xmlns:ds="http://schemas.openxmlformats.org/officeDocument/2006/customXml" ds:itemID="{895117A3-2C3D-4AE8-A6C9-931FBD8420A2}">
  <ds:schemaRefs>
    <ds:schemaRef ds:uri="http://schemas.microsoft.com/sharepoint/v3/contenttype/forms"/>
  </ds:schemaRefs>
</ds:datastoreItem>
</file>

<file path=customXml/itemProps3.xml><?xml version="1.0" encoding="utf-8"?>
<ds:datastoreItem xmlns:ds="http://schemas.openxmlformats.org/officeDocument/2006/customXml" ds:itemID="{C4D778B5-98FF-444C-85E5-850B13744FE1}">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4.xml><?xml version="1.0" encoding="utf-8"?>
<ds:datastoreItem xmlns:ds="http://schemas.openxmlformats.org/officeDocument/2006/customXml" ds:itemID="{E7A17A68-45BE-4701-9DB0-D8B10F125F00}">
  <ds:schemaRefs>
    <ds:schemaRef ds:uri="http://schemas.microsoft.com/sharepoint/events"/>
  </ds:schemaRefs>
</ds:datastoreItem>
</file>

<file path=customXml/itemProps5.xml><?xml version="1.0" encoding="utf-8"?>
<ds:datastoreItem xmlns:ds="http://schemas.openxmlformats.org/officeDocument/2006/customXml" ds:itemID="{9BC6A0B6-123A-4B0B-8212-40966A91F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Pages>
  <Words>2308</Words>
  <Characters>13388</Characters>
  <Application>Microsoft Office Word</Application>
  <DocSecurity>0</DocSecurity>
  <Lines>111</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Kodu</dc:creator>
  <cp:keywords/>
  <dc:description/>
  <cp:lastModifiedBy>Margit Juhkam</cp:lastModifiedBy>
  <cp:revision>14</cp:revision>
  <cp:lastPrinted>2024-03-20T15:16:00Z</cp:lastPrinted>
  <dcterms:created xsi:type="dcterms:W3CDTF">2024-03-18T11:45:00Z</dcterms:created>
  <dcterms:modified xsi:type="dcterms:W3CDTF">2024-03-22T15:01:00Z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78e0561c-d5ea-4fdd-9913-be7fe9ddaf36</vt:lpwstr>
  </property>
</Properties>
</file>